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ind w:left="3"/>
              <w:jc w:val="both"/>
              <w:rPr>
                <w:rFonts w:hint="eastAsia" w:ascii="黑体" w:hAnsi="黑体" w:eastAsia="黑体"/>
                <w:sz w:val="21"/>
                <w:szCs w:val="21"/>
              </w:rPr>
            </w:pPr>
            <w:r>
              <w:rPr>
                <w:rFonts w:hint="eastAsia" w:ascii="黑体" w:hAnsi="黑体" w:eastAsia="黑体"/>
                <w:sz w:val="21"/>
                <w:szCs w:val="21"/>
              </w:rPr>
              <w:fldChar w:fldCharType="begin">
                <w:ffData>
                  <w:name w:val="ICS"/>
                  <w:enabled/>
                  <w:calcOnExit w:val="0"/>
                  <w:textInput>
                    <w:default w:val="91.100.10"/>
                  </w:textInput>
                </w:ffData>
              </w:fldChar>
            </w:r>
            <w:bookmarkStart w:id="0" w:name="ICS"/>
            <w:r>
              <w:rPr>
                <w:rFonts w:hint="eastAsia" w:ascii="黑体" w:hAnsi="黑体" w:eastAsia="黑体"/>
                <w:sz w:val="21"/>
                <w:szCs w:val="21"/>
              </w:rPr>
              <w:instrText xml:space="preserve"> </w:instrText>
            </w:r>
            <w:r>
              <w:rPr>
                <w:rFonts w:ascii="黑体" w:hAnsi="黑体" w:eastAsia="黑体"/>
                <w:sz w:val="21"/>
                <w:szCs w:val="21"/>
              </w:rPr>
              <w:instrText xml:space="preserve">FORMTEXT</w:instrText>
            </w:r>
            <w:r>
              <w:rPr>
                <w:rFonts w:hint="eastAsia" w:ascii="黑体" w:hAnsi="黑体" w:eastAsia="黑体"/>
                <w:sz w:val="21"/>
                <w:szCs w:val="21"/>
              </w:rPr>
              <w:instrText xml:space="preserve"> </w:instrText>
            </w:r>
            <w:r>
              <w:rPr>
                <w:rFonts w:hint="eastAsia" w:ascii="黑体" w:hAnsi="黑体" w:eastAsia="黑体"/>
                <w:sz w:val="21"/>
                <w:szCs w:val="21"/>
              </w:rPr>
              <w:fldChar w:fldCharType="separate"/>
            </w:r>
            <w:r>
              <w:rPr>
                <w:rFonts w:hint="eastAsia" w:ascii="黑体" w:hAnsi="黑体" w:eastAsia="黑体"/>
                <w:sz w:val="21"/>
                <w:szCs w:val="21"/>
              </w:rPr>
              <w:t>91.100.10</w:t>
            </w:r>
            <w:r>
              <w:rPr>
                <w:rFonts w:hint="eastAsia"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hint="eastAsia" w:ascii="黑体" w:hAnsi="黑体" w:eastAsia="黑体"/>
                <w:sz w:val="21"/>
                <w:szCs w:val="21"/>
              </w:rPr>
              <w:fldChar w:fldCharType="begin">
                <w:ffData>
                  <w:name w:val="CSDN"/>
                  <w:enabled/>
                  <w:calcOnExit w:val="0"/>
                  <w:textInput>
                    <w:default w:val="Q 13"/>
                  </w:textInput>
                </w:ffData>
              </w:fldChar>
            </w:r>
            <w:bookmarkStart w:id="1" w:name="CSDN"/>
            <w:r>
              <w:rPr>
                <w:rFonts w:hint="eastAsia" w:ascii="黑体" w:hAnsi="黑体" w:eastAsia="黑体"/>
                <w:sz w:val="21"/>
                <w:szCs w:val="21"/>
              </w:rPr>
              <w:instrText xml:space="preserve"> </w:instrText>
            </w:r>
            <w:r>
              <w:rPr>
                <w:rFonts w:ascii="黑体" w:hAnsi="黑体" w:eastAsia="黑体"/>
                <w:sz w:val="21"/>
                <w:szCs w:val="21"/>
              </w:rPr>
              <w:instrText xml:space="preserve">FORMTEXT</w:instrText>
            </w:r>
            <w:r>
              <w:rPr>
                <w:rFonts w:hint="eastAsia" w:ascii="黑体" w:hAnsi="黑体" w:eastAsia="黑体"/>
                <w:sz w:val="21"/>
                <w:szCs w:val="21"/>
              </w:rPr>
              <w:instrText xml:space="preserve"> </w:instrText>
            </w:r>
            <w:r>
              <w:rPr>
                <w:rFonts w:hint="eastAsia" w:ascii="黑体" w:hAnsi="黑体" w:eastAsia="黑体"/>
                <w:sz w:val="21"/>
                <w:szCs w:val="21"/>
              </w:rPr>
              <w:fldChar w:fldCharType="separate"/>
            </w:r>
            <w:r>
              <w:rPr>
                <w:rFonts w:hint="eastAsia" w:ascii="黑体" w:hAnsi="黑体" w:eastAsia="黑体"/>
                <w:sz w:val="21"/>
                <w:szCs w:val="21"/>
              </w:rPr>
              <w:t>Q 13</w:t>
            </w:r>
            <w:r>
              <w:rPr>
                <w:rFonts w:hint="eastAsia" w:ascii="黑体" w:hAnsi="黑体" w:eastAsia="黑体"/>
                <w:sz w:val="21"/>
                <w:szCs w:val="21"/>
              </w:rPr>
              <w:fldChar w:fldCharType="end"/>
            </w:r>
            <w:bookmarkEnd w:id="1"/>
          </w:p>
        </w:tc>
      </w:tr>
    </w:tbl>
    <w:tbl>
      <w:tblPr>
        <w:tblStyle w:val="29"/>
        <w:tblpPr w:leftFromText="181" w:rightFromText="181" w:horzAnchor="margin" w:tblpX="3857" w:tblpY="56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0" w:type="dxa"/>
          <w:bottom w:w="0" w:type="dxa"/>
          <w:right w:w="0" w:type="dxa"/>
        </w:tblCellMar>
      </w:tblPr>
      <w:tblGrid>
        <w:gridCol w:w="499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1128" w:hRule="atLeast"/>
        </w:trPr>
        <w:tc>
          <w:tcPr>
            <w:tcW w:w="4990" w:type="dxa"/>
          </w:tcPr>
          <w:p>
            <w:pPr>
              <w:pStyle w:val="52"/>
              <w:framePr w:w="0" w:hRule="auto" w:wrap="auto" w:vAnchor="margin" w:hAnchor="text" w:xAlign="left" w:yAlign="inline"/>
              <w:ind w:firstLine="420"/>
            </w:pPr>
            <w:bookmarkStart w:id="2" w:name="_Hlk26473981"/>
            <w:r>
              <w:fldChar w:fldCharType="begin">
                <w:ffData>
                  <w:name w:val="c1"/>
                  <w:enabled/>
                  <w:calcOnExit w:val="0"/>
                  <w:textInput>
                    <w:default w:val="JC"/>
                    <w:maxLength w:val="8"/>
                  </w:textInput>
                </w:ffData>
              </w:fldChar>
            </w:r>
            <w:bookmarkStart w:id="3" w:name="c1"/>
            <w:r>
              <w:instrText xml:space="preserve"> FORMTEXT </w:instrText>
            </w:r>
            <w:r>
              <w:fldChar w:fldCharType="separate"/>
            </w:r>
            <w:r>
              <w:t>JC</w:t>
            </w:r>
            <w:r>
              <w:fldChar w:fldCharType="end"/>
            </w:r>
            <w:bookmarkEnd w:id="3"/>
          </w:p>
        </w:tc>
      </w:tr>
    </w:tbl>
    <w:p>
      <w:pPr>
        <w:pStyle w:val="53"/>
        <w:framePr w:w="9639" w:h="624" w:hRule="exact" w:hSpace="181" w:vSpace="181" w:wrap="around" w:hAnchor="page" w:x="1305" w:y="2269"/>
        <w:rPr>
          <w:rFonts w:hint="eastAsia" w:ascii="黑体" w:hAnsi="黑体" w:eastAsia="黑体"/>
          <w:b w:val="0"/>
          <w:bCs w:val="0"/>
          <w:w w:val="100"/>
          <w:sz w:val="48"/>
          <w:szCs w:val="48"/>
        </w:rPr>
      </w:pPr>
      <w:r>
        <w:rPr>
          <w:rFonts w:hint="eastAsia" w:ascii="黑体" w:hAnsi="黑体" w:eastAsia="黑体"/>
          <w:b w:val="0"/>
          <w:bCs w:val="0"/>
          <w:w w:val="100"/>
          <w:sz w:val="48"/>
          <w:szCs w:val="48"/>
        </w:rPr>
        <w:t>中华人民共和国</w:t>
      </w:r>
      <w:r>
        <w:rPr>
          <w:rFonts w:ascii="黑体" w:eastAsia="黑体"/>
          <w:b w:val="0"/>
          <w:bCs w:val="0"/>
          <w:w w:val="100"/>
          <w:sz w:val="48"/>
        </w:rPr>
        <w:fldChar w:fldCharType="begin">
          <w:ffData>
            <w:name w:val="c2"/>
            <w:enabled/>
            <w:calcOnExit w:val="0"/>
            <w:textInput>
              <w:default w:val="建材"/>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fldChar w:fldCharType="separate"/>
      </w:r>
      <w:r>
        <w:rPr>
          <w:rFonts w:hint="eastAsia" w:ascii="黑体" w:eastAsia="黑体"/>
          <w:b w:val="0"/>
          <w:bCs w:val="0"/>
          <w:w w:val="100"/>
          <w:sz w:val="48"/>
        </w:rPr>
        <w:t>建材</w:t>
      </w:r>
      <w:r>
        <w:rPr>
          <w:rFonts w:ascii="黑体" w:eastAsia="黑体"/>
          <w:b w:val="0"/>
          <w:bCs w:val="0"/>
          <w:w w:val="100"/>
          <w:sz w:val="48"/>
        </w:rPr>
        <w:fldChar w:fldCharType="end"/>
      </w:r>
      <w:bookmarkEnd w:id="4"/>
      <w:r>
        <w:rPr>
          <w:rFonts w:hint="eastAsia" w:ascii="黑体" w:hAnsi="黑体" w:eastAsia="黑体"/>
          <w:b w:val="0"/>
          <w:bCs w:val="0"/>
          <w:w w:val="100"/>
          <w:sz w:val="48"/>
          <w:szCs w:val="48"/>
        </w:rPr>
        <w:t>行业标准</w:t>
      </w:r>
    </w:p>
    <w:bookmarkEnd w:id="2"/>
    <w:p>
      <w:pPr>
        <w:pStyle w:val="198"/>
        <w:rPr>
          <w:lang w:val="fr-FR"/>
        </w:rPr>
      </w:pPr>
      <w:r>
        <w:fldChar w:fldCharType="begin">
          <w:ffData>
            <w:name w:val="文字1"/>
            <w:enabled/>
            <w:calcOnExit w:val="0"/>
            <w:textInput>
              <w:default w:val="JC/T"/>
            </w:textInput>
          </w:ffData>
        </w:fldChar>
      </w:r>
      <w:bookmarkStart w:id="5" w:name="文字1"/>
      <w:r>
        <w:instrText xml:space="preserve"> FORMTEXT </w:instrText>
      </w:r>
      <w:r>
        <w:fldChar w:fldCharType="separate"/>
      </w:r>
      <w:r>
        <w:t>JC/T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rPr>
          <w:lang w:val="fr-FR"/>
        </w:rPr>
        <w:t>XXXXX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9"/>
        <w:rPr>
          <w:rFonts w:hint="eastAsia" w:hAnsi="黑体"/>
          <w:lang w:val="fr-FR"/>
        </w:rPr>
      </w:pPr>
    </w:p>
    <w:p>
      <w:pPr>
        <w:spacing w:line="240" w:lineRule="auto"/>
        <w:rPr>
          <w:rFonts w:hint="eastAsia" w:ascii="黑体" w:hAnsi="黑体" w:eastAsia="黑体"/>
          <w:kern w:val="0"/>
          <w:sz w:val="10"/>
          <w:szCs w:val="10"/>
          <w:lang w:val="fr-FR"/>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hint="eastAsia" w:ascii="黑体" w:hAnsi="黑体" w:eastAsia="黑体"/>
          <w:b w:val="0"/>
          <w:bCs w:val="0"/>
          <w:w w:val="100"/>
          <w:lang w:val="fr-FR"/>
        </w:rPr>
      </w:pPr>
    </w:p>
    <w:p>
      <w:pPr>
        <w:pStyle w:val="200"/>
        <w:framePr w:h="6974" w:hRule="exact" w:wrap="around" w:x="1419" w:anchorLock="1"/>
        <w:rPr>
          <w:rFonts w:hint="eastAsia"/>
          <w:lang w:val="fr-FR"/>
        </w:rPr>
      </w:pPr>
      <w:r>
        <w:rPr>
          <w:rFonts w:hint="eastAsia"/>
        </w:rPr>
        <w:fldChar w:fldCharType="begin">
          <w:ffData>
            <w:name w:val="CSTD_NAME"/>
            <w:enabled/>
            <w:calcOnExit w:val="0"/>
            <w:textInput>
              <w:default w:val="墙体饰面砂浆应用技术规范"/>
            </w:textInput>
          </w:ffData>
        </w:fldChar>
      </w:r>
      <w:bookmarkStart w:id="8" w:name="CSTD_NAME"/>
      <w:r>
        <w:rPr>
          <w:rFonts w:hint="eastAsia"/>
        </w:rPr>
        <w:instrText xml:space="preserve"> FORMTEXT </w:instrText>
      </w:r>
      <w:r>
        <w:rPr>
          <w:rFonts w:hint="eastAsia"/>
        </w:rPr>
        <w:fldChar w:fldCharType="separate"/>
      </w:r>
      <w:r>
        <w:rPr>
          <w:rFonts w:hint="eastAsia"/>
        </w:rPr>
        <w:t>墙体饰面砂浆应用技术规范</w:t>
      </w:r>
      <w:r>
        <w:rPr>
          <w:rFonts w:hint="eastAsia"/>
        </w:rPr>
        <w:fldChar w:fldCharType="end"/>
      </w:r>
      <w:bookmarkEnd w:id="8"/>
    </w:p>
    <w:p>
      <w:pPr>
        <w:framePr w:w="9639" w:h="6974" w:hRule="exact" w:wrap="around" w:vAnchor="page" w:hAnchor="page" w:x="1419" w:y="6408" w:anchorLock="1"/>
        <w:ind w:left="-1418"/>
        <w:rPr>
          <w:lang w:val="fr-FR"/>
        </w:rPr>
      </w:pPr>
    </w:p>
    <w:p>
      <w:pPr>
        <w:pStyle w:val="128"/>
        <w:framePr w:w="9639" w:h="6974" w:hRule="exact" w:wrap="around" w:vAnchor="page" w:hAnchor="page" w:x="1419" w:y="6408" w:anchorLock="1"/>
        <w:textAlignment w:val="bottom"/>
        <w:rPr>
          <w:rFonts w:eastAsia="黑体"/>
          <w:szCs w:val="28"/>
          <w:lang w:val="fr-FR"/>
        </w:rPr>
      </w:pPr>
      <w:r>
        <w:rPr>
          <w:rFonts w:eastAsia="黑体"/>
          <w:szCs w:val="28"/>
        </w:rPr>
        <w:fldChar w:fldCharType="begin">
          <w:ffData>
            <w:name w:val="ESTD_NAME"/>
            <w:enabled/>
            <w:calcOnExit w:val="0"/>
            <w:textInput>
              <w:default w:val="Technical specification for application of decorative render and plaster for wall"/>
            </w:textInput>
          </w:ffData>
        </w:fldChar>
      </w:r>
      <w:bookmarkStart w:id="9" w:name="ESTD_NAME"/>
      <w:r>
        <w:rPr>
          <w:rFonts w:eastAsia="黑体"/>
          <w:szCs w:val="28"/>
          <w:lang w:val="fr-FR"/>
        </w:rPr>
        <w:instrText xml:space="preserve"> FORMTEXT </w:instrText>
      </w:r>
      <w:r>
        <w:rPr>
          <w:rFonts w:eastAsia="黑体"/>
          <w:szCs w:val="28"/>
        </w:rPr>
        <w:fldChar w:fldCharType="separate"/>
      </w:r>
      <w:r>
        <w:rPr>
          <w:rFonts w:eastAsia="黑体"/>
          <w:szCs w:val="28"/>
          <w:lang w:val="fr-FR"/>
        </w:rPr>
        <w:t>Technical specification for application of decorative render and plaster for wall</w:t>
      </w:r>
      <w:r>
        <w:rPr>
          <w:rFonts w:eastAsia="黑体"/>
          <w:szCs w:val="28"/>
        </w:rPr>
        <w:fldChar w:fldCharType="end"/>
      </w:r>
      <w:bookmarkEnd w:id="9"/>
    </w:p>
    <w:p>
      <w:pPr>
        <w:framePr w:w="9639" w:h="6974" w:hRule="exact" w:wrap="around" w:vAnchor="page" w:hAnchor="page" w:x="1419" w:y="6408" w:anchorLock="1"/>
        <w:spacing w:line="760" w:lineRule="exact"/>
        <w:ind w:left="-1418"/>
        <w:rPr>
          <w:lang w:val="fr-FR"/>
        </w:rPr>
      </w:pPr>
    </w:p>
    <w:p>
      <w:pPr>
        <w:pStyle w:val="128"/>
        <w:framePr w:w="9639" w:h="6974" w:hRule="exact" w:wrap="around" w:vAnchor="page" w:hAnchor="page" w:x="1419" w:y="6408" w:anchorLock="1"/>
        <w:textAlignment w:val="bottom"/>
        <w:rPr>
          <w:rFonts w:eastAsia="黑体"/>
          <w:szCs w:val="28"/>
          <w:lang w:val="fr-FR"/>
        </w:rPr>
      </w:pPr>
      <w:r>
        <w:rPr>
          <w:rFonts w:eastAsia="黑体"/>
          <w:szCs w:val="28"/>
        </w:rPr>
        <w:fldChar w:fldCharType="begin">
          <w:ffData>
            <w:name w:val="IN_STD_CODE"/>
            <w:enabled/>
            <w:calcOnExit w:val="0"/>
            <w:textInput>
              <w:default w:val="(点击此处添加与国际标准一致性程度的标识)"/>
            </w:textInput>
          </w:ffData>
        </w:fldChar>
      </w:r>
      <w:bookmarkStart w:id="10" w:name="IN_STD_CODE"/>
      <w:r>
        <w:rPr>
          <w:rFonts w:eastAsia="黑体"/>
          <w:szCs w:val="28"/>
          <w:lang w:val="fr-FR"/>
        </w:rPr>
        <w:instrText xml:space="preserve"> FORMTEXT </w:instrText>
      </w:r>
      <w:r>
        <w:rPr>
          <w:rFonts w:eastAsia="黑体"/>
          <w:szCs w:val="28"/>
        </w:rPr>
        <w:fldChar w:fldCharType="separate"/>
      </w:r>
      <w:r>
        <w:rPr>
          <w:rFonts w:hint="eastAsia" w:eastAsia="黑体"/>
          <w:szCs w:val="28"/>
          <w:lang w:val="fr-FR"/>
        </w:rPr>
        <w:t>(</w:t>
      </w:r>
      <w:r>
        <w:rPr>
          <w:rFonts w:hint="eastAsia" w:eastAsia="黑体"/>
          <w:szCs w:val="28"/>
        </w:rPr>
        <w:t>点击此处添加与国际标准一致性程度的标识</w:t>
      </w:r>
      <w:r>
        <w:rPr>
          <w:rFonts w:hint="eastAsia" w:eastAsia="黑体"/>
          <w:szCs w:val="28"/>
          <w:lang w:val="fr-FR"/>
        </w:rPr>
        <w:t>)</w:t>
      </w:r>
      <w:r>
        <w:rPr>
          <w:rFonts w:eastAsia="黑体"/>
          <w:szCs w:val="28"/>
        </w:rPr>
        <w:fldChar w:fldCharType="end"/>
      </w:r>
      <w:bookmarkEnd w:id="10"/>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r>
        <w:rPr>
          <w:sz w:val="24"/>
          <w:szCs w:val="28"/>
        </w:rPr>
        <w:instrText xml:space="preserve"> </w:instrText>
      </w:r>
      <w:bookmarkStart w:id="11" w:name="下拉1"/>
      <w:r>
        <w:rPr>
          <w:sz w:val="24"/>
          <w:szCs w:val="28"/>
        </w:rPr>
        <w:instrText xml:space="preserve">FORMDROPDOWN </w:instrText>
      </w:r>
      <w:r>
        <w:rPr>
          <w:sz w:val="24"/>
          <w:szCs w:val="28"/>
        </w:rPr>
        <w:fldChar w:fldCharType="separate"/>
      </w:r>
      <w:r>
        <w:rPr>
          <w:sz w:val="24"/>
          <w:szCs w:val="28"/>
        </w:rPr>
        <w:fldChar w:fldCharType="end"/>
      </w:r>
      <w:bookmarkEnd w:id="11"/>
      <w:r>
        <w:rPr>
          <w:rFonts w:hint="eastAsia"/>
          <w:sz w:val="24"/>
          <w:szCs w:val="28"/>
        </w:rPr>
        <w:t>（征求意见稿）</w:t>
      </w:r>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4"/>
        <w:framePr w:h="584" w:hRule="exact" w:hSpace="181" w:vSpace="181" w:wrap="around" w:y="14800"/>
        <w:rPr>
          <w:rFonts w:hint="eastAsia" w:hAnsi="黑体"/>
        </w:rPr>
      </w:pPr>
      <w:r>
        <w:rPr>
          <w:rFonts w:hint="eastAsia" w:hAnsi="黑体"/>
          <w:w w:val="100"/>
          <w:sz w:val="28"/>
        </w:rPr>
        <w:fldChar w:fldCharType="begin">
          <w:ffData>
            <w:name w:val="fm"/>
            <w:enabled/>
            <w:calcOnExit w:val="0"/>
            <w:textInput>
              <w:default w:val="中华人民共和国工业和信息化部"/>
            </w:textInput>
          </w:ffData>
        </w:fldChar>
      </w:r>
      <w:bookmarkStart w:id="20" w:name="fm"/>
      <w:r>
        <w:rPr>
          <w:rFonts w:hint="eastAsia" w:hAnsi="黑体"/>
          <w:w w:val="100"/>
          <w:sz w:val="28"/>
        </w:rPr>
        <w:instrText xml:space="preserve"> </w:instrText>
      </w:r>
      <w:r>
        <w:rPr>
          <w:rFonts w:hAnsi="黑体"/>
          <w:w w:val="100"/>
          <w:sz w:val="28"/>
        </w:rPr>
        <w:instrText xml:space="preserve">FORMTEXT</w:instrText>
      </w:r>
      <w:r>
        <w:rPr>
          <w:rFonts w:hint="eastAsia" w:hAnsi="黑体"/>
          <w:w w:val="100"/>
          <w:sz w:val="28"/>
        </w:rPr>
        <w:instrText xml:space="preserve"> </w:instrText>
      </w:r>
      <w:r>
        <w:rPr>
          <w:rFonts w:hint="eastAsia" w:hAnsi="黑体"/>
          <w:w w:val="100"/>
          <w:sz w:val="28"/>
        </w:rPr>
        <w:fldChar w:fldCharType="separate"/>
      </w:r>
      <w:r>
        <w:rPr>
          <w:rFonts w:hint="eastAsia" w:hAnsi="黑体"/>
          <w:w w:val="100"/>
          <w:sz w:val="28"/>
        </w:rPr>
        <w:t>中华人民共和国工业和信息化部</w:t>
      </w:r>
      <w:r>
        <w:rPr>
          <w:rFonts w:hint="eastAsia" w:hAnsi="黑体"/>
          <w:w w:val="100"/>
          <w:sz w:val="28"/>
        </w:rPr>
        <w:fldChar w:fldCharType="end"/>
      </w:r>
      <w:bookmarkEnd w:id="20"/>
      <w:r>
        <w:rPr>
          <w:rFonts w:ascii="Times New Roman"/>
          <w:w w:val="100"/>
          <w:sz w:val="28"/>
          <w:szCs w:val="28"/>
        </w:rPr>
        <w:t>  </w:t>
      </w:r>
      <w:r>
        <w:rPr>
          <w:rStyle w:val="232"/>
          <w:rFonts w:hint="eastAsia" w:hAnsi="黑体"/>
          <w:position w:val="0"/>
        </w:rPr>
        <w:t>发</w:t>
      </w:r>
      <w:r>
        <w:rPr>
          <w:rStyle w:val="232"/>
          <w:rFonts w:hint="eastAsia" w:hAnsi="黑体"/>
          <w:spacing w:val="0"/>
          <w:position w:val="0"/>
        </w:rPr>
        <w:t>布</w:t>
      </w:r>
    </w:p>
    <w:p>
      <w:pPr>
        <w:rPr>
          <w:rFonts w:hint="eastAsia"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021"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4"/>
        <w:spacing w:after="360"/>
      </w:pPr>
      <w:bookmarkStart w:id="21" w:name="BookMark1"/>
      <w:r>
        <w:rPr>
          <w:rFonts w:hint="eastAsia"/>
          <w:spacing w:val="320"/>
        </w:rPr>
        <w:t>目</w:t>
      </w:r>
      <w:r>
        <w:rPr>
          <w:rFonts w:hint="eastAsia"/>
        </w:rPr>
        <w:t>次</w:t>
      </w:r>
    </w:p>
    <w:sdt>
      <w:sdtPr>
        <w:rPr>
          <w:rFonts w:ascii="Calibri" w:hAnsi="Calibri" w:eastAsia="宋体" w:cs="Times New Roman"/>
          <w:color w:val="auto"/>
          <w:kern w:val="2"/>
          <w:sz w:val="21"/>
          <w:szCs w:val="21"/>
          <w:lang w:val="zh-CN"/>
        </w:rPr>
        <w:id w:val="72328721"/>
        <w:docPartObj>
          <w:docPartGallery w:val="Table of Contents"/>
          <w:docPartUnique/>
        </w:docPartObj>
      </w:sdtPr>
      <w:sdtEndPr>
        <w:rPr>
          <w:rFonts w:ascii="Calibri" w:hAnsi="Calibri" w:eastAsia="宋体" w:cs="Times New Roman"/>
          <w:b/>
          <w:bCs/>
          <w:color w:val="auto"/>
          <w:kern w:val="2"/>
          <w:sz w:val="21"/>
          <w:szCs w:val="21"/>
          <w:lang w:val="zh-CN"/>
        </w:rPr>
      </w:sdtEndPr>
      <w:sdtContent>
        <w:p>
          <w:pPr>
            <w:pStyle w:val="240"/>
            <w:rPr>
              <w:rFonts w:hint="eastAsia"/>
            </w:rPr>
          </w:pPr>
        </w:p>
        <w:p>
          <w:pPr>
            <w:pStyle w:val="20"/>
            <w:tabs>
              <w:tab w:val="right" w:leader="dot" w:pos="9354"/>
            </w:tabs>
          </w:pPr>
          <w:r>
            <w:fldChar w:fldCharType="begin"/>
          </w:r>
          <w:r>
            <w:instrText xml:space="preserve"> TOC \o "1-2" \h \z \u </w:instrText>
          </w:r>
          <w:r>
            <w:fldChar w:fldCharType="separate"/>
          </w:r>
          <w:r>
            <w:fldChar w:fldCharType="begin"/>
          </w:r>
          <w:r>
            <w:instrText xml:space="preserve"> HYPERLINK \l "_Toc2597" </w:instrText>
          </w:r>
          <w:r>
            <w:fldChar w:fldCharType="separate"/>
          </w:r>
          <w:r>
            <w:rPr>
              <w:rFonts w:hint="eastAsia"/>
              <w:spacing w:val="320"/>
            </w:rPr>
            <w:t>前</w:t>
          </w:r>
          <w:r>
            <w:rPr>
              <w:rFonts w:hint="eastAsia"/>
            </w:rPr>
            <w:t>言</w:t>
          </w:r>
          <w:r>
            <w:tab/>
          </w:r>
          <w:r>
            <w:fldChar w:fldCharType="begin"/>
          </w:r>
          <w:r>
            <w:instrText xml:space="preserve"> PAGEREF _Toc2597 \h </w:instrText>
          </w:r>
          <w:r>
            <w:fldChar w:fldCharType="separate"/>
          </w:r>
          <w:r>
            <w:t>II</w:t>
          </w:r>
          <w:r>
            <w:fldChar w:fldCharType="end"/>
          </w:r>
          <w:r>
            <w:fldChar w:fldCharType="end"/>
          </w:r>
        </w:p>
        <w:p>
          <w:pPr>
            <w:pStyle w:val="20"/>
            <w:tabs>
              <w:tab w:val="right" w:leader="dot" w:pos="9354"/>
            </w:tabs>
          </w:pPr>
          <w:r>
            <w:fldChar w:fldCharType="begin"/>
          </w:r>
          <w:r>
            <w:instrText xml:space="preserve"> HYPERLINK \l "_Toc9064" </w:instrText>
          </w:r>
          <w:r>
            <w:fldChar w:fldCharType="separate"/>
          </w:r>
          <w:r>
            <w:rPr>
              <w:rFonts w:ascii="Times New Roman" w:hAnsi="Times New Roman"/>
              <w:bCs/>
            </w:rPr>
            <w:t xml:space="preserve">1 </w:t>
          </w:r>
          <w:r>
            <w:rPr>
              <w:rFonts w:hint="eastAsia" w:hAnsi="宋体"/>
            </w:rPr>
            <w:t>总   则</w:t>
          </w:r>
          <w:r>
            <w:tab/>
          </w:r>
          <w:r>
            <w:fldChar w:fldCharType="begin"/>
          </w:r>
          <w:r>
            <w:instrText xml:space="preserve"> PAGEREF _Toc9064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"_Toc14571" </w:instrText>
          </w:r>
          <w:r>
            <w:fldChar w:fldCharType="separate"/>
          </w:r>
          <w:r>
            <w:rPr>
              <w:rFonts w:ascii="Times New Roman" w:hAnsi="Times New Roman"/>
              <w:bCs/>
            </w:rPr>
            <w:t xml:space="preserve">2 </w:t>
          </w:r>
          <w:r>
            <w:rPr>
              <w:rFonts w:hint="eastAsia" w:hAnsi="宋体"/>
            </w:rPr>
            <w:t>术   语</w:t>
          </w:r>
          <w:r>
            <w:tab/>
          </w:r>
          <w:r>
            <w:fldChar w:fldCharType="begin"/>
          </w:r>
          <w:r>
            <w:instrText xml:space="preserve"> PAGEREF _Toc14571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"_Toc4925" </w:instrText>
          </w:r>
          <w:r>
            <w:fldChar w:fldCharType="separate"/>
          </w:r>
          <w:r>
            <w:rPr>
              <w:rFonts w:ascii="Times New Roman" w:hAnsi="Times New Roman"/>
              <w:bCs/>
            </w:rPr>
            <w:t xml:space="preserve">3 </w:t>
          </w:r>
          <w:r>
            <w:rPr>
              <w:rFonts w:hint="eastAsia" w:hAnsi="宋体"/>
            </w:rPr>
            <w:t>材   料</w:t>
          </w:r>
          <w:r>
            <w:tab/>
          </w:r>
          <w:r>
            <w:fldChar w:fldCharType="begin"/>
          </w:r>
          <w:r>
            <w:instrText xml:space="preserve"> PAGEREF _Toc4925 \h </w:instrText>
          </w:r>
          <w:r>
            <w:fldChar w:fldCharType="separate"/>
          </w:r>
          <w:r>
            <w:t>2</w:t>
          </w:r>
          <w:r>
            <w:fldChar w:fldCharType="end"/>
          </w:r>
          <w:r>
            <w:fldChar w:fldCharType="end"/>
          </w:r>
        </w:p>
        <w:p>
          <w:pPr>
            <w:pStyle w:val="20"/>
            <w:tabs>
              <w:tab w:val="right" w:leader="dot" w:pos="9354"/>
            </w:tabs>
          </w:pPr>
          <w:r>
            <w:fldChar w:fldCharType="begin"/>
          </w:r>
          <w:r>
            <w:instrText xml:space="preserve"> HYPERLINK \l "_Toc28149" </w:instrText>
          </w:r>
          <w:r>
            <w:fldChar w:fldCharType="separate"/>
          </w:r>
          <w:r>
            <w:rPr>
              <w:rFonts w:ascii="Times New Roman" w:hAnsi="Times New Roman"/>
              <w:bCs/>
            </w:rPr>
            <w:t xml:space="preserve">4 </w:t>
          </w:r>
          <w:r>
            <w:rPr>
              <w:rFonts w:hint="eastAsia" w:hAnsi="宋体"/>
            </w:rPr>
            <w:t>设   计</w:t>
          </w:r>
          <w:r>
            <w:tab/>
          </w:r>
          <w:r>
            <w:fldChar w:fldCharType="begin"/>
          </w:r>
          <w:r>
            <w:instrText xml:space="preserve"> PAGEREF _Toc28149 \h </w:instrText>
          </w:r>
          <w:r>
            <w:fldChar w:fldCharType="separate"/>
          </w:r>
          <w:r>
            <w:t>3</w:t>
          </w:r>
          <w:r>
            <w:fldChar w:fldCharType="end"/>
          </w:r>
          <w:r>
            <w:fldChar w:fldCharType="end"/>
          </w:r>
        </w:p>
        <w:p>
          <w:pPr>
            <w:pStyle w:val="25"/>
            <w:tabs>
              <w:tab w:val="right" w:leader="dot" w:pos="9354"/>
              <w:tab w:val="clear" w:pos="9344"/>
            </w:tabs>
          </w:pPr>
          <w:r>
            <w:fldChar w:fldCharType="begin"/>
          </w:r>
          <w:r>
            <w:instrText xml:space="preserve"> HYPERLINK \l "_Toc27618" </w:instrText>
          </w:r>
          <w:r>
            <w:fldChar w:fldCharType="separate"/>
          </w:r>
          <w:r>
            <w:rPr>
              <w:rFonts w:hint="eastAsia" w:ascii="Times New Roman"/>
              <w:bCs/>
            </w:rPr>
            <w:t>4</w:t>
          </w:r>
          <w:r>
            <w:rPr>
              <w:rFonts w:ascii="Times New Roman"/>
              <w:bCs/>
            </w:rPr>
            <w:t>.1  一</w:t>
          </w:r>
          <w:r>
            <w:rPr>
              <w:rFonts w:hint="eastAsia" w:ascii="Times New Roman"/>
              <w:bCs/>
            </w:rPr>
            <w:t xml:space="preserve"> </w:t>
          </w:r>
          <w:r>
            <w:rPr>
              <w:rFonts w:ascii="Times New Roman"/>
              <w:bCs/>
            </w:rPr>
            <w:t>般</w:t>
          </w:r>
          <w:r>
            <w:rPr>
              <w:rFonts w:hint="eastAsia" w:ascii="Times New Roman"/>
              <w:bCs/>
            </w:rPr>
            <w:t xml:space="preserve"> </w:t>
          </w:r>
          <w:r>
            <w:rPr>
              <w:rFonts w:ascii="Times New Roman"/>
              <w:bCs/>
            </w:rPr>
            <w:t>规</w:t>
          </w:r>
          <w:r>
            <w:rPr>
              <w:rFonts w:hint="eastAsia" w:ascii="Times New Roman"/>
              <w:bCs/>
            </w:rPr>
            <w:t xml:space="preserve"> </w:t>
          </w:r>
          <w:r>
            <w:rPr>
              <w:rFonts w:ascii="Times New Roman"/>
              <w:bCs/>
            </w:rPr>
            <w:t>定</w:t>
          </w:r>
          <w:r>
            <w:tab/>
          </w:r>
          <w:r>
            <w:fldChar w:fldCharType="begin"/>
          </w:r>
          <w:r>
            <w:instrText xml:space="preserve"> PAGEREF _Toc27618 \h </w:instrText>
          </w:r>
          <w:r>
            <w:fldChar w:fldCharType="separate"/>
          </w:r>
          <w:r>
            <w:t>3</w:t>
          </w:r>
          <w:r>
            <w:fldChar w:fldCharType="end"/>
          </w:r>
          <w:r>
            <w:fldChar w:fldCharType="end"/>
          </w:r>
        </w:p>
        <w:p>
          <w:pPr>
            <w:pStyle w:val="25"/>
            <w:tabs>
              <w:tab w:val="right" w:leader="dot" w:pos="9354"/>
              <w:tab w:val="clear" w:pos="9344"/>
            </w:tabs>
          </w:pPr>
          <w:r>
            <w:fldChar w:fldCharType="begin"/>
          </w:r>
          <w:r>
            <w:instrText xml:space="preserve"> HYPERLINK \l "_Toc31506" </w:instrText>
          </w:r>
          <w:r>
            <w:fldChar w:fldCharType="separate"/>
          </w:r>
          <w:r>
            <w:rPr>
              <w:rFonts w:ascii="Times New Roman" w:hAnsi="Times New Roman"/>
              <w:bCs/>
            </w:rPr>
            <w:t>4.2</w:t>
          </w:r>
          <w:r>
            <w:rPr>
              <w:rFonts w:hint="eastAsia" w:hAnsi="宋体" w:cs="宋体"/>
            </w:rPr>
            <w:t xml:space="preserve">  构 造 要 求</w:t>
          </w:r>
          <w:r>
            <w:tab/>
          </w:r>
          <w:r>
            <w:fldChar w:fldCharType="begin"/>
          </w:r>
          <w:r>
            <w:instrText xml:space="preserve"> PAGEREF _Toc31506 \h </w:instrText>
          </w:r>
          <w:r>
            <w:fldChar w:fldCharType="separate"/>
          </w:r>
          <w:r>
            <w:t>3</w:t>
          </w:r>
          <w:r>
            <w:fldChar w:fldCharType="end"/>
          </w:r>
          <w:r>
            <w:fldChar w:fldCharType="end"/>
          </w:r>
        </w:p>
        <w:p>
          <w:pPr>
            <w:pStyle w:val="20"/>
            <w:tabs>
              <w:tab w:val="right" w:leader="dot" w:pos="9354"/>
            </w:tabs>
          </w:pPr>
          <w:r>
            <w:fldChar w:fldCharType="begin"/>
          </w:r>
          <w:r>
            <w:instrText xml:space="preserve"> HYPERLINK \l "_Toc22796" </w:instrText>
          </w:r>
          <w:r>
            <w:fldChar w:fldCharType="separate"/>
          </w:r>
          <w:r>
            <w:rPr>
              <w:rFonts w:ascii="Times New Roman" w:hAnsi="Times New Roman"/>
              <w:bCs/>
            </w:rPr>
            <w:t xml:space="preserve">5 </w:t>
          </w:r>
          <w:r>
            <w:rPr>
              <w:rFonts w:hint="eastAsia" w:hAnsi="宋体"/>
            </w:rPr>
            <w:t>施   工</w:t>
          </w:r>
          <w:r>
            <w:tab/>
          </w:r>
          <w:r>
            <w:fldChar w:fldCharType="begin"/>
          </w:r>
          <w:r>
            <w:instrText xml:space="preserve"> PAGEREF _Toc22796 \h </w:instrText>
          </w:r>
          <w:r>
            <w:fldChar w:fldCharType="separate"/>
          </w:r>
          <w:r>
            <w:t>5</w:t>
          </w:r>
          <w:r>
            <w:fldChar w:fldCharType="end"/>
          </w:r>
          <w:r>
            <w:fldChar w:fldCharType="end"/>
          </w:r>
        </w:p>
        <w:p>
          <w:pPr>
            <w:pStyle w:val="25"/>
            <w:tabs>
              <w:tab w:val="right" w:leader="dot" w:pos="9354"/>
              <w:tab w:val="clear" w:pos="9344"/>
            </w:tabs>
          </w:pPr>
          <w:r>
            <w:fldChar w:fldCharType="begin"/>
          </w:r>
          <w:r>
            <w:instrText xml:space="preserve"> HYPERLINK \l "_Toc26925" </w:instrText>
          </w:r>
          <w:r>
            <w:fldChar w:fldCharType="separate"/>
          </w:r>
          <w:r>
            <w:rPr>
              <w:rFonts w:hint="eastAsia" w:ascii="Times New Roman"/>
              <w:bCs/>
            </w:rPr>
            <w:t>5</w:t>
          </w:r>
          <w:r>
            <w:rPr>
              <w:rFonts w:ascii="Times New Roman"/>
              <w:bCs/>
            </w:rPr>
            <w:t>.1  一</w:t>
          </w:r>
          <w:r>
            <w:rPr>
              <w:rFonts w:hint="eastAsia" w:ascii="Times New Roman"/>
              <w:bCs/>
            </w:rPr>
            <w:t xml:space="preserve"> </w:t>
          </w:r>
          <w:r>
            <w:rPr>
              <w:rFonts w:ascii="Times New Roman"/>
              <w:bCs/>
            </w:rPr>
            <w:t>般</w:t>
          </w:r>
          <w:r>
            <w:rPr>
              <w:rFonts w:hint="eastAsia" w:ascii="Times New Roman"/>
              <w:bCs/>
            </w:rPr>
            <w:t xml:space="preserve"> </w:t>
          </w:r>
          <w:r>
            <w:rPr>
              <w:rFonts w:ascii="Times New Roman"/>
              <w:bCs/>
            </w:rPr>
            <w:t>规</w:t>
          </w:r>
          <w:r>
            <w:rPr>
              <w:rFonts w:hint="eastAsia" w:ascii="Times New Roman"/>
              <w:bCs/>
            </w:rPr>
            <w:t xml:space="preserve"> </w:t>
          </w:r>
          <w:r>
            <w:rPr>
              <w:rFonts w:ascii="Times New Roman"/>
              <w:bCs/>
            </w:rPr>
            <w:t>定</w:t>
          </w:r>
          <w:r>
            <w:tab/>
          </w:r>
          <w:r>
            <w:fldChar w:fldCharType="begin"/>
          </w:r>
          <w:r>
            <w:instrText xml:space="preserve"> PAGEREF _Toc26925 \h </w:instrText>
          </w:r>
          <w:r>
            <w:fldChar w:fldCharType="separate"/>
          </w:r>
          <w:r>
            <w:t>5</w:t>
          </w:r>
          <w:r>
            <w:fldChar w:fldCharType="end"/>
          </w:r>
          <w:r>
            <w:fldChar w:fldCharType="end"/>
          </w:r>
        </w:p>
        <w:p>
          <w:pPr>
            <w:pStyle w:val="25"/>
            <w:tabs>
              <w:tab w:val="right" w:leader="dot" w:pos="9354"/>
              <w:tab w:val="clear" w:pos="9344"/>
            </w:tabs>
          </w:pPr>
          <w:r>
            <w:fldChar w:fldCharType="begin"/>
          </w:r>
          <w:r>
            <w:instrText xml:space="preserve"> HYPERLINK \l "_Toc5263" </w:instrText>
          </w:r>
          <w:r>
            <w:fldChar w:fldCharType="separate"/>
          </w:r>
          <w:r>
            <w:rPr>
              <w:rFonts w:hint="eastAsia" w:ascii="Times New Roman"/>
              <w:bCs/>
            </w:rPr>
            <w:t>5</w:t>
          </w:r>
          <w:r>
            <w:rPr>
              <w:rFonts w:ascii="Times New Roman"/>
              <w:bCs/>
            </w:rPr>
            <w:t>.</w:t>
          </w:r>
          <w:r>
            <w:rPr>
              <w:rFonts w:hint="eastAsia" w:ascii="Times New Roman"/>
              <w:bCs/>
            </w:rPr>
            <w:t>2</w:t>
          </w:r>
          <w:r>
            <w:rPr>
              <w:rFonts w:ascii="Times New Roman"/>
              <w:bCs/>
            </w:rPr>
            <w:t xml:space="preserve">  </w:t>
          </w:r>
          <w:r>
            <w:rPr>
              <w:rFonts w:hint="eastAsia" w:ascii="Times New Roman"/>
              <w:bCs/>
            </w:rPr>
            <w:t>施 工 准 备</w:t>
          </w:r>
          <w:r>
            <w:tab/>
          </w:r>
          <w:r>
            <w:fldChar w:fldCharType="begin"/>
          </w:r>
          <w:r>
            <w:instrText xml:space="preserve"> PAGEREF _Toc5263 \h </w:instrText>
          </w:r>
          <w:r>
            <w:fldChar w:fldCharType="separate"/>
          </w:r>
          <w:r>
            <w:t>5</w:t>
          </w:r>
          <w:r>
            <w:fldChar w:fldCharType="end"/>
          </w:r>
          <w:r>
            <w:fldChar w:fldCharType="end"/>
          </w:r>
        </w:p>
        <w:p>
          <w:pPr>
            <w:pStyle w:val="25"/>
            <w:tabs>
              <w:tab w:val="right" w:leader="dot" w:pos="9354"/>
              <w:tab w:val="clear" w:pos="9344"/>
            </w:tabs>
          </w:pPr>
          <w:r>
            <w:fldChar w:fldCharType="begin"/>
          </w:r>
          <w:r>
            <w:instrText xml:space="preserve"> HYPERLINK \l "_Toc12614" </w:instrText>
          </w:r>
          <w:r>
            <w:fldChar w:fldCharType="separate"/>
          </w:r>
          <w:r>
            <w:rPr>
              <w:rFonts w:hint="eastAsia" w:ascii="Times New Roman"/>
              <w:bCs/>
            </w:rPr>
            <w:t>5</w:t>
          </w:r>
          <w:r>
            <w:rPr>
              <w:rFonts w:ascii="Times New Roman"/>
              <w:bCs/>
            </w:rPr>
            <w:t>.</w:t>
          </w:r>
          <w:r>
            <w:rPr>
              <w:rFonts w:hint="eastAsia" w:ascii="Times New Roman"/>
              <w:bCs/>
            </w:rPr>
            <w:t>3</w:t>
          </w:r>
          <w:r>
            <w:rPr>
              <w:rFonts w:ascii="Times New Roman"/>
              <w:bCs/>
            </w:rPr>
            <w:t xml:space="preserve">  </w:t>
          </w:r>
          <w:r>
            <w:rPr>
              <w:rFonts w:hint="eastAsia" w:ascii="Times New Roman"/>
              <w:bCs/>
            </w:rPr>
            <w:t>施 工 要 点</w:t>
          </w:r>
          <w:r>
            <w:tab/>
          </w:r>
          <w:r>
            <w:fldChar w:fldCharType="begin"/>
          </w:r>
          <w:r>
            <w:instrText xml:space="preserve"> PAGEREF _Toc12614 \h </w:instrText>
          </w:r>
          <w:r>
            <w:fldChar w:fldCharType="separate"/>
          </w:r>
          <w:r>
            <w:t>5</w:t>
          </w:r>
          <w:r>
            <w:fldChar w:fldCharType="end"/>
          </w:r>
          <w:r>
            <w:fldChar w:fldCharType="end"/>
          </w:r>
        </w:p>
        <w:p>
          <w:pPr>
            <w:pStyle w:val="25"/>
            <w:tabs>
              <w:tab w:val="right" w:leader="dot" w:pos="9354"/>
              <w:tab w:val="clear" w:pos="9344"/>
            </w:tabs>
          </w:pPr>
          <w:r>
            <w:fldChar w:fldCharType="begin"/>
          </w:r>
          <w:r>
            <w:instrText xml:space="preserve"> HYPERLINK \l "_Toc10237" </w:instrText>
          </w:r>
          <w:r>
            <w:fldChar w:fldCharType="separate"/>
          </w:r>
          <w:r>
            <w:rPr>
              <w:rFonts w:hint="eastAsia" w:ascii="Times New Roman"/>
              <w:bCs/>
            </w:rPr>
            <w:t>5</w:t>
          </w:r>
          <w:r>
            <w:rPr>
              <w:rFonts w:ascii="Times New Roman"/>
              <w:bCs/>
            </w:rPr>
            <w:t>.</w:t>
          </w:r>
          <w:r>
            <w:rPr>
              <w:rFonts w:hint="eastAsia" w:ascii="Times New Roman"/>
              <w:bCs/>
            </w:rPr>
            <w:t>4</w:t>
          </w:r>
          <w:r>
            <w:rPr>
              <w:rFonts w:ascii="Times New Roman"/>
              <w:bCs/>
            </w:rPr>
            <w:t xml:space="preserve">  </w:t>
          </w:r>
          <w:r>
            <w:rPr>
              <w:rFonts w:hint="eastAsia" w:ascii="Times New Roman"/>
              <w:bCs/>
            </w:rPr>
            <w:t>成 品 保 护</w:t>
          </w:r>
          <w:r>
            <w:tab/>
          </w:r>
          <w:r>
            <w:fldChar w:fldCharType="begin"/>
          </w:r>
          <w:r>
            <w:instrText xml:space="preserve"> PAGEREF _Toc10237 \h </w:instrText>
          </w:r>
          <w:r>
            <w:fldChar w:fldCharType="separate"/>
          </w:r>
          <w:r>
            <w:t>7</w:t>
          </w:r>
          <w:r>
            <w:fldChar w:fldCharType="end"/>
          </w:r>
          <w:r>
            <w:fldChar w:fldCharType="end"/>
          </w:r>
        </w:p>
        <w:p>
          <w:pPr>
            <w:pStyle w:val="25"/>
            <w:tabs>
              <w:tab w:val="right" w:leader="dot" w:pos="9354"/>
              <w:tab w:val="clear" w:pos="9344"/>
            </w:tabs>
          </w:pPr>
          <w:r>
            <w:fldChar w:fldCharType="begin"/>
          </w:r>
          <w:r>
            <w:instrText xml:space="preserve"> HYPERLINK \l "_Toc8432" </w:instrText>
          </w:r>
          <w:r>
            <w:fldChar w:fldCharType="separate"/>
          </w:r>
          <w:r>
            <w:rPr>
              <w:rFonts w:hint="eastAsia" w:ascii="Times New Roman"/>
              <w:bCs/>
            </w:rPr>
            <w:t>5</w:t>
          </w:r>
          <w:r>
            <w:rPr>
              <w:rFonts w:ascii="Times New Roman"/>
              <w:bCs/>
            </w:rPr>
            <w:t>.</w:t>
          </w:r>
          <w:r>
            <w:rPr>
              <w:rFonts w:hint="eastAsia" w:ascii="Times New Roman"/>
              <w:bCs/>
            </w:rPr>
            <w:t>5</w:t>
          </w:r>
          <w:r>
            <w:rPr>
              <w:rFonts w:ascii="Times New Roman"/>
              <w:bCs/>
            </w:rPr>
            <w:t xml:space="preserve">  </w:t>
          </w:r>
          <w:r>
            <w:rPr>
              <w:rFonts w:hint="eastAsia" w:ascii="Times New Roman"/>
              <w:bCs/>
            </w:rPr>
            <w:t>文 明 施 工</w:t>
          </w:r>
          <w:r>
            <w:tab/>
          </w:r>
          <w:r>
            <w:fldChar w:fldCharType="begin"/>
          </w:r>
          <w:r>
            <w:instrText xml:space="preserve"> PAGEREF _Toc8432 \h </w:instrText>
          </w:r>
          <w:r>
            <w:fldChar w:fldCharType="separate"/>
          </w:r>
          <w:r>
            <w:t>7</w:t>
          </w:r>
          <w:r>
            <w:fldChar w:fldCharType="end"/>
          </w:r>
          <w:r>
            <w:fldChar w:fldCharType="end"/>
          </w:r>
        </w:p>
        <w:p>
          <w:pPr>
            <w:pStyle w:val="20"/>
            <w:tabs>
              <w:tab w:val="right" w:leader="dot" w:pos="9354"/>
            </w:tabs>
          </w:pPr>
          <w:r>
            <w:fldChar w:fldCharType="begin"/>
          </w:r>
          <w:r>
            <w:instrText xml:space="preserve"> HYPERLINK \l "_Toc5053" </w:instrText>
          </w:r>
          <w:r>
            <w:fldChar w:fldCharType="separate"/>
          </w:r>
          <w:r>
            <w:rPr>
              <w:rFonts w:ascii="Times New Roman" w:hAnsi="Times New Roman"/>
              <w:bCs/>
            </w:rPr>
            <w:t xml:space="preserve">6 </w:t>
          </w:r>
          <w:r>
            <w:rPr>
              <w:rFonts w:hint="eastAsia" w:hAnsi="宋体"/>
            </w:rPr>
            <w:t>质 量 验 收</w:t>
          </w:r>
          <w:r>
            <w:tab/>
          </w:r>
          <w:r>
            <w:fldChar w:fldCharType="begin"/>
          </w:r>
          <w:r>
            <w:instrText xml:space="preserve"> PAGEREF _Toc5053 \h </w:instrText>
          </w:r>
          <w:r>
            <w:fldChar w:fldCharType="separate"/>
          </w:r>
          <w:r>
            <w:t>8</w:t>
          </w:r>
          <w:r>
            <w:fldChar w:fldCharType="end"/>
          </w:r>
          <w:r>
            <w:fldChar w:fldCharType="end"/>
          </w:r>
        </w:p>
        <w:p>
          <w:pPr>
            <w:pStyle w:val="25"/>
            <w:tabs>
              <w:tab w:val="right" w:leader="dot" w:pos="9354"/>
              <w:tab w:val="clear" w:pos="9344"/>
            </w:tabs>
          </w:pPr>
          <w:r>
            <w:fldChar w:fldCharType="begin"/>
          </w:r>
          <w:r>
            <w:instrText xml:space="preserve"> HYPERLINK \l "_Toc915" </w:instrText>
          </w:r>
          <w:r>
            <w:fldChar w:fldCharType="separate"/>
          </w:r>
          <w:r>
            <w:rPr>
              <w:rFonts w:hint="eastAsia" w:ascii="Times New Roman"/>
              <w:bCs/>
            </w:rPr>
            <w:t>6</w:t>
          </w:r>
          <w:r>
            <w:rPr>
              <w:rFonts w:ascii="Times New Roman"/>
              <w:bCs/>
            </w:rPr>
            <w:t>.1  一</w:t>
          </w:r>
          <w:r>
            <w:rPr>
              <w:rFonts w:hint="eastAsia" w:ascii="Times New Roman"/>
              <w:bCs/>
            </w:rPr>
            <w:t xml:space="preserve"> </w:t>
          </w:r>
          <w:r>
            <w:rPr>
              <w:rFonts w:ascii="Times New Roman"/>
              <w:bCs/>
            </w:rPr>
            <w:t>般</w:t>
          </w:r>
          <w:r>
            <w:rPr>
              <w:rFonts w:hint="eastAsia" w:ascii="Times New Roman"/>
              <w:bCs/>
            </w:rPr>
            <w:t xml:space="preserve"> </w:t>
          </w:r>
          <w:r>
            <w:rPr>
              <w:rFonts w:ascii="Times New Roman"/>
              <w:bCs/>
            </w:rPr>
            <w:t>规</w:t>
          </w:r>
          <w:r>
            <w:rPr>
              <w:rFonts w:hint="eastAsia" w:ascii="Times New Roman"/>
              <w:bCs/>
            </w:rPr>
            <w:t xml:space="preserve"> </w:t>
          </w:r>
          <w:r>
            <w:rPr>
              <w:rFonts w:ascii="Times New Roman"/>
              <w:bCs/>
            </w:rPr>
            <w:t>定</w:t>
          </w:r>
          <w:r>
            <w:tab/>
          </w:r>
          <w:r>
            <w:fldChar w:fldCharType="begin"/>
          </w:r>
          <w:r>
            <w:instrText xml:space="preserve"> PAGEREF _Toc915 \h </w:instrText>
          </w:r>
          <w:r>
            <w:fldChar w:fldCharType="separate"/>
          </w:r>
          <w:r>
            <w:t>8</w:t>
          </w:r>
          <w:r>
            <w:fldChar w:fldCharType="end"/>
          </w:r>
          <w:r>
            <w:fldChar w:fldCharType="end"/>
          </w:r>
        </w:p>
        <w:p>
          <w:pPr>
            <w:pStyle w:val="25"/>
            <w:tabs>
              <w:tab w:val="right" w:leader="dot" w:pos="9354"/>
              <w:tab w:val="clear" w:pos="9344"/>
            </w:tabs>
          </w:pPr>
          <w:r>
            <w:fldChar w:fldCharType="begin"/>
          </w:r>
          <w:r>
            <w:instrText xml:space="preserve"> HYPERLINK \l "_Toc30668" </w:instrText>
          </w:r>
          <w:r>
            <w:fldChar w:fldCharType="separate"/>
          </w:r>
          <w:r>
            <w:rPr>
              <w:rFonts w:hint="eastAsia" w:ascii="Times New Roman"/>
              <w:bCs/>
            </w:rPr>
            <w:t>6</w:t>
          </w:r>
          <w:r>
            <w:rPr>
              <w:rFonts w:ascii="Times New Roman"/>
              <w:bCs/>
            </w:rPr>
            <w:t>.</w:t>
          </w:r>
          <w:r>
            <w:rPr>
              <w:rFonts w:hint="eastAsia" w:ascii="Times New Roman"/>
              <w:bCs/>
            </w:rPr>
            <w:t>2</w:t>
          </w:r>
          <w:r>
            <w:rPr>
              <w:rFonts w:ascii="Times New Roman"/>
              <w:bCs/>
            </w:rPr>
            <w:t xml:space="preserve">  </w:t>
          </w:r>
          <w:r>
            <w:rPr>
              <w:rFonts w:hint="eastAsia" w:ascii="Times New Roman"/>
              <w:bCs/>
            </w:rPr>
            <w:t>主 控 项 目</w:t>
          </w:r>
          <w:r>
            <w:tab/>
          </w:r>
          <w:r>
            <w:fldChar w:fldCharType="begin"/>
          </w:r>
          <w:r>
            <w:instrText xml:space="preserve"> PAGEREF _Toc30668 \h </w:instrText>
          </w:r>
          <w:r>
            <w:fldChar w:fldCharType="separate"/>
          </w:r>
          <w:r>
            <w:t>9</w:t>
          </w:r>
          <w:r>
            <w:fldChar w:fldCharType="end"/>
          </w:r>
          <w:r>
            <w:fldChar w:fldCharType="end"/>
          </w:r>
        </w:p>
        <w:p>
          <w:pPr>
            <w:pStyle w:val="25"/>
            <w:tabs>
              <w:tab w:val="right" w:leader="dot" w:pos="9354"/>
              <w:tab w:val="clear" w:pos="9344"/>
            </w:tabs>
          </w:pPr>
          <w:r>
            <w:fldChar w:fldCharType="begin"/>
          </w:r>
          <w:r>
            <w:instrText xml:space="preserve"> HYPERLINK \l "_Toc15008" </w:instrText>
          </w:r>
          <w:r>
            <w:fldChar w:fldCharType="separate"/>
          </w:r>
          <w:r>
            <w:rPr>
              <w:rFonts w:hint="eastAsia" w:ascii="Times New Roman"/>
              <w:bCs/>
            </w:rPr>
            <w:t>6</w:t>
          </w:r>
          <w:r>
            <w:rPr>
              <w:rFonts w:ascii="Times New Roman"/>
              <w:bCs/>
            </w:rPr>
            <w:t>.</w:t>
          </w:r>
          <w:r>
            <w:rPr>
              <w:rFonts w:hint="eastAsia" w:ascii="Times New Roman"/>
              <w:bCs/>
            </w:rPr>
            <w:t>3</w:t>
          </w:r>
          <w:r>
            <w:rPr>
              <w:rFonts w:ascii="Times New Roman"/>
              <w:bCs/>
            </w:rPr>
            <w:t xml:space="preserve">  </w:t>
          </w:r>
          <w:r>
            <w:rPr>
              <w:rFonts w:hint="eastAsia" w:ascii="Times New Roman"/>
              <w:bCs/>
            </w:rPr>
            <w:t>一 般 项 目</w:t>
          </w:r>
          <w:r>
            <w:tab/>
          </w:r>
          <w:r>
            <w:fldChar w:fldCharType="begin"/>
          </w:r>
          <w:r>
            <w:instrText xml:space="preserve"> PAGEREF _Toc15008 \h </w:instrText>
          </w:r>
          <w:r>
            <w:fldChar w:fldCharType="separate"/>
          </w:r>
          <w:r>
            <w:t>9</w:t>
          </w:r>
          <w:r>
            <w:fldChar w:fldCharType="end"/>
          </w:r>
          <w:r>
            <w:fldChar w:fldCharType="end"/>
          </w:r>
        </w:p>
        <w:p>
          <w:pPr>
            <w:pStyle w:val="20"/>
            <w:tabs>
              <w:tab w:val="right" w:leader="dot" w:pos="9354"/>
            </w:tabs>
          </w:pPr>
          <w:r>
            <w:fldChar w:fldCharType="begin"/>
          </w:r>
          <w:r>
            <w:instrText xml:space="preserve"> HYPERLINK \l "_Toc5014" </w:instrText>
          </w:r>
          <w:r>
            <w:fldChar w:fldCharType="separate"/>
          </w:r>
          <w:r>
            <w:rPr>
              <w:rFonts w:hint="eastAsia" w:hAnsi="宋体"/>
              <w:szCs w:val="32"/>
            </w:rPr>
            <w:t>本文件用词说明</w:t>
          </w:r>
          <w:r>
            <w:tab/>
          </w:r>
          <w:r>
            <w:fldChar w:fldCharType="begin"/>
          </w:r>
          <w:r>
            <w:instrText xml:space="preserve"> PAGEREF _Toc5014 \h </w:instrText>
          </w:r>
          <w:r>
            <w:fldChar w:fldCharType="separate"/>
          </w:r>
          <w:r>
            <w:t>10</w:t>
          </w:r>
          <w:r>
            <w:fldChar w:fldCharType="end"/>
          </w:r>
          <w:r>
            <w:fldChar w:fldCharType="end"/>
          </w:r>
        </w:p>
        <w:p>
          <w:pPr>
            <w:pStyle w:val="20"/>
            <w:tabs>
              <w:tab w:val="right" w:leader="dot" w:pos="9354"/>
            </w:tabs>
          </w:pPr>
          <w:r>
            <w:fldChar w:fldCharType="begin"/>
          </w:r>
          <w:r>
            <w:instrText xml:space="preserve"> HYPERLINK \l "_Toc25743" </w:instrText>
          </w:r>
          <w:r>
            <w:fldChar w:fldCharType="separate"/>
          </w:r>
          <w:r>
            <w:rPr>
              <w:rFonts w:hint="eastAsia" w:hAnsi="宋体"/>
              <w:szCs w:val="32"/>
            </w:rPr>
            <w:t>引用标准名录</w:t>
          </w:r>
          <w:r>
            <w:tab/>
          </w:r>
          <w:r>
            <w:fldChar w:fldCharType="begin"/>
          </w:r>
          <w:r>
            <w:instrText xml:space="preserve"> PAGEREF _Toc25743 \h </w:instrText>
          </w:r>
          <w:r>
            <w:fldChar w:fldCharType="separate"/>
          </w:r>
          <w:r>
            <w:t>11</w:t>
          </w:r>
          <w:r>
            <w:fldChar w:fldCharType="end"/>
          </w:r>
          <w:r>
            <w:fldChar w:fldCharType="end"/>
          </w:r>
        </w:p>
        <w:p>
          <w:pPr>
            <w:pStyle w:val="20"/>
            <w:tabs>
              <w:tab w:val="right" w:leader="dot" w:pos="9354"/>
            </w:tabs>
          </w:pPr>
          <w:r>
            <w:fldChar w:fldCharType="begin"/>
          </w:r>
          <w:r>
            <w:instrText xml:space="preserve"> HYPERLINK \l "_Toc23946" </w:instrText>
          </w:r>
          <w:r>
            <w:fldChar w:fldCharType="separate"/>
          </w:r>
          <w:r>
            <w:rPr>
              <w:rFonts w:hint="eastAsia" w:hAnsi="宋体"/>
              <w:szCs w:val="32"/>
            </w:rPr>
            <w:t>条 文 说 明</w:t>
          </w:r>
          <w:r>
            <w:tab/>
          </w:r>
          <w:r>
            <w:fldChar w:fldCharType="begin"/>
          </w:r>
          <w:r>
            <w:instrText xml:space="preserve"> PAGEREF _Toc23946 \h </w:instrText>
          </w:r>
          <w:r>
            <w:fldChar w:fldCharType="separate"/>
          </w:r>
          <w:r>
            <w:t>12</w:t>
          </w:r>
          <w:r>
            <w:fldChar w:fldCharType="end"/>
          </w:r>
          <w:r>
            <w:fldChar w:fldCharType="end"/>
          </w:r>
        </w:p>
        <w:p>
          <w:r>
            <w:rPr>
              <w:rFonts w:ascii="宋体"/>
            </w:rPr>
            <w:fldChar w:fldCharType="end"/>
          </w:r>
        </w:p>
      </w:sdtContent>
    </w:sdt>
    <w:p>
      <w:pPr>
        <w:pStyle w:val="20"/>
        <w:tabs>
          <w:tab w:val="right" w:leader="dot" w:pos="9344"/>
        </w:tabs>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bookmarkStart w:id="141" w:name="_GoBack"/>
      <w:bookmarkEnd w:id="141"/>
    </w:p>
    <w:p>
      <w:pPr>
        <w:pStyle w:val="94"/>
        <w:spacing w:after="360"/>
        <w:rPr>
          <w:rFonts w:ascii="Times New Roman" w:hAnsi="Times New Roman"/>
        </w:rPr>
      </w:pPr>
      <w:r>
        <w:rPr>
          <w:rFonts w:ascii="Times New Roman" w:hAnsi="Times New Roman"/>
        </w:rPr>
        <w:t>Contents</w:t>
      </w:r>
    </w:p>
    <w:p>
      <w:pPr>
        <w:pStyle w:val="20"/>
        <w:tabs>
          <w:tab w:val="right" w:leader="dot" w:pos="9354"/>
        </w:tabs>
        <w:rPr>
          <w:rFonts w:ascii="Times New Roman" w:hAnsi="Times New Roman"/>
        </w:rPr>
      </w:pPr>
      <w:r>
        <w:fldChar w:fldCharType="begin"/>
      </w:r>
      <w:r>
        <w:instrText xml:space="preserve">TOC \f \h</w:instrText>
      </w:r>
      <w:r>
        <w:fldChar w:fldCharType="separate"/>
      </w:r>
      <w:r>
        <w:fldChar w:fldCharType="begin"/>
      </w:r>
      <w:r>
        <w:instrText xml:space="preserve"> HYPERLINK \l "_Toc25560" </w:instrText>
      </w:r>
      <w:r>
        <w:fldChar w:fldCharType="separate"/>
      </w:r>
      <w:r>
        <w:rPr>
          <w:rFonts w:ascii="Times New Roman" w:hAnsi="Times New Roman"/>
        </w:rPr>
        <w:t>Foreword</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_Toc25560 \h </w:instrText>
      </w:r>
      <w:r>
        <w:rPr>
          <w:rFonts w:ascii="Times New Roman" w:hAnsi="Times New Roman"/>
        </w:rPr>
        <w:fldChar w:fldCharType="separate"/>
      </w:r>
      <w:r>
        <w:rPr>
          <w:rFonts w:ascii="Times New Roman" w:hAnsi="Times New Roman"/>
        </w:rPr>
        <w:t>II</w:t>
      </w:r>
      <w:r>
        <w:rPr>
          <w:rFonts w:ascii="Times New Roman" w:hAnsi="Times New Roman"/>
        </w:rPr>
        <w:fldChar w:fldCharType="end"/>
      </w:r>
      <w:r>
        <w:rPr>
          <w:rFonts w:ascii="Times New Roman" w:hAnsi="Times New Roman"/>
        </w:rPr>
        <w:fldChar w:fldCharType="end"/>
      </w:r>
    </w:p>
    <w:p>
      <w:pPr>
        <w:pStyle w:val="20"/>
        <w:tabs>
          <w:tab w:val="right" w:leader="dot" w:pos="9354"/>
        </w:tabs>
        <w:rPr>
          <w:rFonts w:ascii="Times New Roman" w:hAnsi="Times New Roman"/>
        </w:rPr>
      </w:pPr>
      <w:r>
        <w:rPr>
          <w:rFonts w:hint="eastAsia" w:ascii="Times New Roman" w:hAnsi="Times New Roman"/>
        </w:rPr>
        <w:t>1　</w:t>
      </w:r>
      <w:r>
        <w:fldChar w:fldCharType="begin"/>
      </w:r>
      <w:r>
        <w:instrText xml:space="preserve"> HYPERLINK \l "_Toc16900" </w:instrText>
      </w:r>
      <w:r>
        <w:fldChar w:fldCharType="separate"/>
      </w:r>
      <w:r>
        <w:rPr>
          <w:rFonts w:ascii="Times New Roman" w:hAnsi="Times New Roman"/>
        </w:rPr>
        <w:t>General Provisions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_Toc16900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20"/>
        <w:tabs>
          <w:tab w:val="right" w:leader="dot" w:pos="9354"/>
        </w:tabs>
        <w:rPr>
          <w:rFonts w:ascii="Times New Roman" w:hAnsi="Times New Roman"/>
        </w:rPr>
      </w:pPr>
      <w:r>
        <w:rPr>
          <w:rFonts w:hint="eastAsia" w:ascii="Times New Roman" w:hAnsi="Times New Roman"/>
        </w:rPr>
        <w:t>2　</w:t>
      </w:r>
      <w:r>
        <w:fldChar w:fldCharType="begin"/>
      </w:r>
      <w:r>
        <w:instrText xml:space="preserve"> HYPERLINK \l "_Toc3658" </w:instrText>
      </w:r>
      <w:r>
        <w:fldChar w:fldCharType="separate"/>
      </w:r>
      <w:r>
        <w:rPr>
          <w:rFonts w:ascii="Times New Roman" w:hAnsi="Times New Roman"/>
        </w:rPr>
        <w:t>Terms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_Toc3658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20"/>
        <w:tabs>
          <w:tab w:val="right" w:leader="dot" w:pos="9354"/>
        </w:tabs>
        <w:rPr>
          <w:rFonts w:ascii="Times New Roman" w:hAnsi="Times New Roman"/>
        </w:rPr>
      </w:pPr>
      <w:r>
        <w:rPr>
          <w:rFonts w:hint="eastAsia" w:ascii="Times New Roman" w:hAnsi="Times New Roman"/>
        </w:rPr>
        <w:t>3　</w:t>
      </w:r>
      <w:r>
        <w:fldChar w:fldCharType="begin"/>
      </w:r>
      <w:r>
        <w:instrText xml:space="preserve"> HYPERLINK \l "_Toc10123" </w:instrText>
      </w:r>
      <w:r>
        <w:fldChar w:fldCharType="separate"/>
      </w:r>
      <w:r>
        <w:rPr>
          <w:rFonts w:ascii="Times New Roman" w:hAnsi="Times New Roman"/>
        </w:rPr>
        <w:t>Materials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_Toc10123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20"/>
        <w:tabs>
          <w:tab w:val="right" w:leader="dot" w:pos="9354"/>
        </w:tabs>
        <w:rPr>
          <w:rFonts w:ascii="Times New Roman" w:hAnsi="Times New Roman"/>
        </w:rPr>
      </w:pPr>
      <w:r>
        <w:rPr>
          <w:rFonts w:hint="eastAsia" w:ascii="Times New Roman" w:hAnsi="Times New Roman"/>
        </w:rPr>
        <w:t>4　</w:t>
      </w:r>
      <w:r>
        <w:fldChar w:fldCharType="begin"/>
      </w:r>
      <w:r>
        <w:instrText xml:space="preserve"> HYPERLINK \l "_Toc2623" </w:instrText>
      </w:r>
      <w:r>
        <w:fldChar w:fldCharType="separate"/>
      </w:r>
      <w:r>
        <w:rPr>
          <w:rFonts w:ascii="Times New Roman" w:hAnsi="Times New Roman"/>
        </w:rPr>
        <w:t>Design</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_Toc2623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25"/>
        <w:tabs>
          <w:tab w:val="right" w:leader="dot" w:pos="9354"/>
          <w:tab w:val="clear" w:pos="9344"/>
        </w:tabs>
        <w:rPr>
          <w:rFonts w:ascii="Times New Roman" w:hAnsi="Times New Roman"/>
        </w:rPr>
      </w:pPr>
      <w:r>
        <w:rPr>
          <w:rFonts w:hint="eastAsia" w:ascii="Times New Roman" w:hAnsi="Times New Roman"/>
        </w:rPr>
        <w:t>4.1　</w:t>
      </w:r>
      <w:r>
        <w:fldChar w:fldCharType="begin"/>
      </w:r>
      <w:r>
        <w:instrText xml:space="preserve"> HYPERLINK \l "_Toc7336" </w:instrText>
      </w:r>
      <w:r>
        <w:fldChar w:fldCharType="separate"/>
      </w:r>
      <w:r>
        <w:rPr>
          <w:rFonts w:ascii="Times New Roman" w:hAnsi="Times New Roman"/>
        </w:rPr>
        <w:t>General Requirements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_Toc7336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25"/>
        <w:tabs>
          <w:tab w:val="right" w:leader="dot" w:pos="9354"/>
          <w:tab w:val="clear" w:pos="9344"/>
        </w:tabs>
        <w:rPr>
          <w:rFonts w:ascii="Times New Roman" w:hAnsi="Times New Roman"/>
        </w:rPr>
      </w:pPr>
      <w:r>
        <w:rPr>
          <w:rFonts w:hint="eastAsia" w:ascii="Times New Roman" w:hAnsi="Times New Roman"/>
        </w:rPr>
        <w:t>4.2　</w:t>
      </w:r>
      <w:r>
        <w:fldChar w:fldCharType="begin"/>
      </w:r>
      <w:r>
        <w:instrText xml:space="preserve"> HYPERLINK \l "_Toc9229" </w:instrText>
      </w:r>
      <w:r>
        <w:fldChar w:fldCharType="separate"/>
      </w:r>
      <w:r>
        <w:rPr>
          <w:rFonts w:ascii="Times New Roman" w:hAnsi="Times New Roman"/>
        </w:rPr>
        <w:t>Construction Requirements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_Toc9229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20"/>
        <w:tabs>
          <w:tab w:val="right" w:leader="dot" w:pos="9354"/>
        </w:tabs>
        <w:rPr>
          <w:rFonts w:ascii="Times New Roman" w:hAnsi="Times New Roman"/>
        </w:rPr>
      </w:pPr>
      <w:r>
        <w:rPr>
          <w:rFonts w:hint="eastAsia" w:ascii="Times New Roman" w:hAnsi="Times New Roman"/>
        </w:rPr>
        <w:t>5　</w:t>
      </w:r>
      <w:r>
        <w:fldChar w:fldCharType="begin"/>
      </w:r>
      <w:r>
        <w:instrText xml:space="preserve"> HYPERLINK \l "_Toc18290" </w:instrText>
      </w:r>
      <w:r>
        <w:fldChar w:fldCharType="separate"/>
      </w:r>
      <w:r>
        <w:rPr>
          <w:rFonts w:ascii="Times New Roman" w:hAnsi="Times New Roman"/>
        </w:rPr>
        <w:t>Construcion</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_Toc18290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25"/>
        <w:tabs>
          <w:tab w:val="right" w:leader="dot" w:pos="9354"/>
          <w:tab w:val="clear" w:pos="9344"/>
        </w:tabs>
        <w:rPr>
          <w:rFonts w:ascii="Times New Roman" w:hAnsi="Times New Roman"/>
        </w:rPr>
      </w:pPr>
      <w:r>
        <w:rPr>
          <w:rFonts w:hint="eastAsia" w:ascii="Times New Roman" w:hAnsi="Times New Roman"/>
        </w:rPr>
        <w:t>5.1　</w:t>
      </w:r>
      <w:r>
        <w:fldChar w:fldCharType="begin"/>
      </w:r>
      <w:r>
        <w:instrText xml:space="preserve"> HYPERLINK \l "_Toc4151" </w:instrText>
      </w:r>
      <w:r>
        <w:fldChar w:fldCharType="separate"/>
      </w:r>
      <w:r>
        <w:rPr>
          <w:rFonts w:ascii="Times New Roman" w:hAnsi="Times New Roman"/>
        </w:rPr>
        <w:t>General Requirements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_Toc4151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25"/>
        <w:tabs>
          <w:tab w:val="right" w:leader="dot" w:pos="9354"/>
          <w:tab w:val="clear" w:pos="9344"/>
        </w:tabs>
        <w:rPr>
          <w:rFonts w:ascii="Times New Roman" w:hAnsi="Times New Roman"/>
        </w:rPr>
      </w:pPr>
      <w:r>
        <w:rPr>
          <w:rFonts w:hint="eastAsia" w:ascii="Times New Roman" w:hAnsi="Times New Roman"/>
        </w:rPr>
        <w:t>5.2　</w:t>
      </w:r>
      <w:r>
        <w:fldChar w:fldCharType="begin"/>
      </w:r>
      <w:r>
        <w:instrText xml:space="preserve"> HYPERLINK \l "_Toc15869" </w:instrText>
      </w:r>
      <w:r>
        <w:fldChar w:fldCharType="separate"/>
      </w:r>
      <w:r>
        <w:rPr>
          <w:rFonts w:ascii="Times New Roman" w:hAnsi="Times New Roman"/>
        </w:rPr>
        <w:t>Construction Preparation</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_Toc15869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25"/>
        <w:tabs>
          <w:tab w:val="right" w:leader="dot" w:pos="9354"/>
          <w:tab w:val="clear" w:pos="9344"/>
        </w:tabs>
        <w:rPr>
          <w:rFonts w:ascii="Times New Roman" w:hAnsi="Times New Roman"/>
        </w:rPr>
      </w:pPr>
      <w:r>
        <w:rPr>
          <w:rFonts w:hint="eastAsia" w:ascii="Times New Roman" w:hAnsi="Times New Roman"/>
        </w:rPr>
        <w:t>5.3　</w:t>
      </w:r>
      <w:r>
        <w:fldChar w:fldCharType="begin"/>
      </w:r>
      <w:r>
        <w:instrText xml:space="preserve"> HYPERLINK \l "_Toc31130" </w:instrText>
      </w:r>
      <w:r>
        <w:fldChar w:fldCharType="separate"/>
      </w:r>
      <w:r>
        <w:rPr>
          <w:rFonts w:ascii="Times New Roman" w:hAnsi="Times New Roman"/>
        </w:rPr>
        <w:t>Key Points for Constrution</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_Toc31130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25"/>
        <w:tabs>
          <w:tab w:val="right" w:leader="dot" w:pos="9354"/>
          <w:tab w:val="clear" w:pos="9344"/>
        </w:tabs>
        <w:rPr>
          <w:rFonts w:ascii="Times New Roman" w:hAnsi="Times New Roman"/>
        </w:rPr>
      </w:pPr>
      <w:r>
        <w:rPr>
          <w:rFonts w:hint="eastAsia" w:ascii="Times New Roman" w:hAnsi="Times New Roman"/>
        </w:rPr>
        <w:t>5.4　</w:t>
      </w:r>
      <w:r>
        <w:fldChar w:fldCharType="begin"/>
      </w:r>
      <w:r>
        <w:instrText xml:space="preserve"> HYPERLINK \l "_Toc8295" </w:instrText>
      </w:r>
      <w:r>
        <w:fldChar w:fldCharType="separate"/>
      </w:r>
      <w:r>
        <w:rPr>
          <w:rFonts w:ascii="Times New Roman" w:hAnsi="Times New Roman"/>
        </w:rPr>
        <w:t>Finished Product Protection</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_Toc8295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25"/>
        <w:tabs>
          <w:tab w:val="right" w:leader="dot" w:pos="9354"/>
          <w:tab w:val="clear" w:pos="9344"/>
        </w:tabs>
        <w:rPr>
          <w:rFonts w:ascii="Times New Roman" w:hAnsi="Times New Roman"/>
        </w:rPr>
      </w:pPr>
      <w:r>
        <w:rPr>
          <w:rFonts w:hint="eastAsia" w:ascii="Times New Roman" w:hAnsi="Times New Roman"/>
        </w:rPr>
        <w:t>5.5　</w:t>
      </w:r>
      <w:r>
        <w:fldChar w:fldCharType="begin"/>
      </w:r>
      <w:r>
        <w:instrText xml:space="preserve"> HYPERLINK \l "_Toc26058" </w:instrText>
      </w:r>
      <w:r>
        <w:fldChar w:fldCharType="separate"/>
      </w:r>
      <w:r>
        <w:rPr>
          <w:rFonts w:ascii="Times New Roman" w:hAnsi="Times New Roman"/>
        </w:rPr>
        <w:t>Civilized Construction</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_Toc26058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20"/>
        <w:tabs>
          <w:tab w:val="right" w:leader="dot" w:pos="9354"/>
        </w:tabs>
        <w:rPr>
          <w:rFonts w:ascii="Times New Roman" w:hAnsi="Times New Roman"/>
        </w:rPr>
      </w:pPr>
      <w:r>
        <w:rPr>
          <w:rFonts w:hint="eastAsia" w:ascii="Times New Roman" w:hAnsi="Times New Roman"/>
        </w:rPr>
        <w:t>6　</w:t>
      </w:r>
      <w:r>
        <w:fldChar w:fldCharType="begin"/>
      </w:r>
      <w:r>
        <w:instrText xml:space="preserve"> HYPERLINK \l "_Toc21554" </w:instrText>
      </w:r>
      <w:r>
        <w:fldChar w:fldCharType="separate"/>
      </w:r>
      <w:r>
        <w:rPr>
          <w:rFonts w:ascii="Times New Roman" w:hAnsi="Times New Roman"/>
        </w:rPr>
        <w:t>Quality Acceptance</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_Toc21554 \h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r>
        <w:rPr>
          <w:rFonts w:ascii="Times New Roman" w:hAnsi="Times New Roman"/>
        </w:rPr>
        <w:fldChar w:fldCharType="end"/>
      </w:r>
    </w:p>
    <w:p>
      <w:pPr>
        <w:pStyle w:val="25"/>
        <w:tabs>
          <w:tab w:val="right" w:leader="dot" w:pos="9354"/>
          <w:tab w:val="clear" w:pos="9344"/>
        </w:tabs>
        <w:rPr>
          <w:rFonts w:ascii="Times New Roman" w:hAnsi="Times New Roman"/>
        </w:rPr>
      </w:pPr>
      <w:r>
        <w:rPr>
          <w:rFonts w:hint="eastAsia" w:ascii="Times New Roman" w:hAnsi="Times New Roman"/>
        </w:rPr>
        <w:t>6.1　</w:t>
      </w:r>
      <w:r>
        <w:fldChar w:fldCharType="begin"/>
      </w:r>
      <w:r>
        <w:instrText xml:space="preserve"> HYPERLINK \l "_Toc18805" </w:instrText>
      </w:r>
      <w:r>
        <w:fldChar w:fldCharType="separate"/>
      </w:r>
      <w:r>
        <w:rPr>
          <w:rFonts w:ascii="Times New Roman" w:hAnsi="Times New Roman"/>
        </w:rPr>
        <w:t>General Requirements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_Toc18805 \h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r>
        <w:rPr>
          <w:rFonts w:ascii="Times New Roman" w:hAnsi="Times New Roman"/>
        </w:rPr>
        <w:fldChar w:fldCharType="end"/>
      </w:r>
    </w:p>
    <w:p>
      <w:pPr>
        <w:pStyle w:val="25"/>
        <w:tabs>
          <w:tab w:val="right" w:leader="dot" w:pos="9354"/>
          <w:tab w:val="clear" w:pos="9344"/>
        </w:tabs>
        <w:rPr>
          <w:rFonts w:ascii="Times New Roman" w:hAnsi="Times New Roman"/>
        </w:rPr>
      </w:pPr>
      <w:r>
        <w:rPr>
          <w:rFonts w:hint="eastAsia" w:ascii="Times New Roman" w:hAnsi="Times New Roman"/>
        </w:rPr>
        <w:t>6.2　</w:t>
      </w:r>
      <w:r>
        <w:fldChar w:fldCharType="begin"/>
      </w:r>
      <w:r>
        <w:instrText xml:space="preserve"> HYPERLINK \l "_Toc29607" </w:instrText>
      </w:r>
      <w:r>
        <w:fldChar w:fldCharType="separate"/>
      </w:r>
      <w:r>
        <w:rPr>
          <w:rFonts w:ascii="Times New Roman" w:hAnsi="Times New Roman"/>
        </w:rPr>
        <w:t>Main Control Items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_Toc29607 \h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fldChar w:fldCharType="end"/>
      </w:r>
    </w:p>
    <w:p>
      <w:pPr>
        <w:pStyle w:val="25"/>
        <w:tabs>
          <w:tab w:val="right" w:leader="dot" w:pos="9354"/>
          <w:tab w:val="clear" w:pos="9344"/>
        </w:tabs>
        <w:rPr>
          <w:rFonts w:ascii="Times New Roman" w:hAnsi="Times New Roman"/>
        </w:rPr>
      </w:pPr>
      <w:r>
        <w:rPr>
          <w:rFonts w:hint="eastAsia" w:ascii="Times New Roman" w:hAnsi="Times New Roman"/>
        </w:rPr>
        <w:t>6.3　</w:t>
      </w:r>
      <w:r>
        <w:fldChar w:fldCharType="begin"/>
      </w:r>
      <w:r>
        <w:instrText xml:space="preserve"> HYPERLINK \l "_Toc13517" </w:instrText>
      </w:r>
      <w:r>
        <w:fldChar w:fldCharType="separate"/>
      </w:r>
      <w:r>
        <w:rPr>
          <w:rFonts w:ascii="Times New Roman" w:hAnsi="Times New Roman"/>
        </w:rPr>
        <w:t>General Items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_Toc13517 \h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fldChar w:fldCharType="end"/>
      </w:r>
    </w:p>
    <w:p>
      <w:pPr>
        <w:pStyle w:val="20"/>
        <w:tabs>
          <w:tab w:val="right" w:leader="dot" w:pos="9354"/>
        </w:tabs>
        <w:rPr>
          <w:rFonts w:ascii="Times New Roman" w:hAnsi="Times New Roman"/>
        </w:rPr>
      </w:pPr>
      <w:r>
        <w:fldChar w:fldCharType="begin"/>
      </w:r>
      <w:r>
        <w:instrText xml:space="preserve"> HYPERLINK \l "_Toc22805" </w:instrText>
      </w:r>
      <w:r>
        <w:fldChar w:fldCharType="separate"/>
      </w:r>
      <w:r>
        <w:rPr>
          <w:rFonts w:ascii="Times New Roman" w:hAnsi="Times New Roman"/>
        </w:rPr>
        <w:t>Explanation of Wording in This Specification</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_Toc22805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20"/>
        <w:tabs>
          <w:tab w:val="right" w:leader="dot" w:pos="9354"/>
        </w:tabs>
        <w:rPr>
          <w:rFonts w:ascii="Times New Roman" w:hAnsi="Times New Roman"/>
        </w:rPr>
      </w:pPr>
      <w:r>
        <w:fldChar w:fldCharType="begin"/>
      </w:r>
      <w:r>
        <w:instrText xml:space="preserve"> HYPERLINK \l "_Toc66" </w:instrText>
      </w:r>
      <w:r>
        <w:fldChar w:fldCharType="separate"/>
      </w:r>
      <w:r>
        <w:rPr>
          <w:rFonts w:ascii="Times New Roman" w:hAnsi="Times New Roman"/>
        </w:rPr>
        <w:t>List of Quoted Standards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_Toc66 \h </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r>
        <w:rPr>
          <w:rFonts w:ascii="Times New Roman" w:hAnsi="Times New Roman"/>
        </w:rPr>
        <w:fldChar w:fldCharType="end"/>
      </w:r>
    </w:p>
    <w:p>
      <w:pPr>
        <w:pStyle w:val="20"/>
        <w:tabs>
          <w:tab w:val="right" w:leader="dot" w:pos="9354"/>
        </w:tabs>
      </w:pPr>
      <w:r>
        <w:fldChar w:fldCharType="begin"/>
      </w:r>
      <w:r>
        <w:instrText xml:space="preserve"> HYPERLINK \l "_Toc11550" </w:instrText>
      </w:r>
      <w:r>
        <w:fldChar w:fldCharType="separate"/>
      </w:r>
      <w:r>
        <w:rPr>
          <w:rFonts w:ascii="Times New Roman" w:hAnsi="Times New Roman"/>
        </w:rPr>
        <w:t>Addition:Explanation of Provisions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_Toc11550 \h </w:instrText>
      </w:r>
      <w:r>
        <w:rPr>
          <w:rFonts w:ascii="Times New Roman" w:hAnsi="Times New Roman"/>
        </w:rPr>
        <w:fldChar w:fldCharType="separate"/>
      </w:r>
      <w:r>
        <w:rPr>
          <w:rFonts w:ascii="Times New Roman" w:hAnsi="Times New Roman"/>
        </w:rPr>
        <w:t>12</w:t>
      </w:r>
      <w:r>
        <w:rPr>
          <w:rFonts w:ascii="Times New Roman" w:hAnsi="Times New Roman"/>
        </w:rPr>
        <w:fldChar w:fldCharType="end"/>
      </w:r>
      <w:r>
        <w:rPr>
          <w:rFonts w:ascii="Times New Roman" w:hAnsi="Times New Roman"/>
        </w:rPr>
        <w:fldChar w:fldCharType="end"/>
      </w:r>
    </w:p>
    <w:p>
      <w:pPr>
        <w:pStyle w:val="20"/>
        <w:tabs>
          <w:tab w:val="right" w:leader="dot" w:pos="9344"/>
        </w:tabs>
      </w:pPr>
      <w:r>
        <w:fldChar w:fldCharType="end"/>
      </w:r>
    </w:p>
    <w:p>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"标准文件_一级条标题,2,标准文件_二级条标题,3,标准文件_附录一级条标题,2,标准文件_附录二级条标题,3," </w:instrText>
      </w:r>
      <w:r>
        <w:fldChar w:fldCharType="separate"/>
      </w:r>
    </w:p>
    <w:p>
      <w:pPr>
        <w:pStyle w:val="94"/>
        <w:spacing w:after="360"/>
        <w:sectPr>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pPr>
        <w:pStyle w:val="92"/>
        <w:spacing w:before="900" w:after="360"/>
      </w:pPr>
      <w:bookmarkStart w:id="22" w:name="_Toc193202198"/>
      <w:bookmarkStart w:id="23" w:name="_Toc193201948"/>
      <w:bookmarkStart w:id="24" w:name="_Toc2597"/>
      <w:bookmarkStart w:id="25" w:name="BookMark2"/>
      <w:r>
        <w:rPr>
          <w:rFonts w:hint="eastAsia"/>
          <w:spacing w:val="320"/>
        </w:rPr>
        <w:t>前</w:t>
      </w:r>
      <w:r>
        <w:rPr>
          <w:rFonts w:hint="eastAsia"/>
        </w:rPr>
        <w:t>言</w:t>
      </w:r>
      <w:bookmarkEnd w:id="22"/>
      <w:bookmarkEnd w:id="23"/>
      <w:bookmarkStart w:id="26" w:name="_Toc25560"/>
      <w:r>
        <w:fldChar w:fldCharType="begin"/>
      </w:r>
      <w:r>
        <w:instrText xml:space="preserve"> </w:instrText>
      </w:r>
      <w:r>
        <w:rPr>
          <w:rFonts w:hint="eastAsia"/>
        </w:rPr>
        <w:instrText xml:space="preserve">TC  Foreword \l 1</w:instrText>
      </w:r>
      <w:r>
        <w:instrText xml:space="preserve"> </w:instrText>
      </w:r>
      <w:r>
        <w:fldChar w:fldCharType="end"/>
      </w:r>
      <w:bookmarkEnd w:id="24"/>
      <w:bookmarkEnd w:id="26"/>
    </w:p>
    <w:p>
      <w:pPr>
        <w:pStyle w:val="59"/>
        <w:ind w:firstLine="420"/>
        <w:rPr>
          <w:rFonts w:hint="eastAsia" w:hAnsi="宋体"/>
          <w:color w:val="000000"/>
          <w:szCs w:val="21"/>
        </w:rPr>
      </w:pPr>
      <w:r>
        <w:rPr>
          <w:rFonts w:hint="eastAsia" w:hAnsi="宋体"/>
          <w:color w:val="000000"/>
          <w:szCs w:val="21"/>
        </w:rPr>
        <w:t>根据工业和信息化部《关于印发2024年第一批行业标准制修订计划的通知》（工信厅科〔2024〕18号）的要求，编制组经深入调查研究，认真总结实践经验，参考国内外相关标准，并在广泛征求意见的基础上，制定本文件。</w:t>
      </w:r>
    </w:p>
    <w:p>
      <w:pPr>
        <w:pStyle w:val="59"/>
        <w:ind w:firstLine="420"/>
        <w:rPr>
          <w:szCs w:val="21"/>
        </w:rPr>
      </w:pPr>
      <w:r>
        <w:rPr>
          <w:rFonts w:hint="eastAsia"/>
          <w:szCs w:val="21"/>
        </w:rPr>
        <w:t>本文件的主要技术内容是：</w:t>
      </w:r>
      <w:r>
        <w:rPr>
          <w:szCs w:val="21"/>
        </w:rPr>
        <w:t>1.</w:t>
      </w:r>
      <w:r>
        <w:rPr>
          <w:rFonts w:hint="eastAsia"/>
          <w:szCs w:val="21"/>
        </w:rPr>
        <w:t>总则；</w:t>
      </w:r>
      <w:r>
        <w:rPr>
          <w:szCs w:val="21"/>
        </w:rPr>
        <w:t>2.</w:t>
      </w:r>
      <w:r>
        <w:rPr>
          <w:rFonts w:hint="eastAsia"/>
          <w:szCs w:val="21"/>
        </w:rPr>
        <w:t>术语；3</w:t>
      </w:r>
      <w:r>
        <w:rPr>
          <w:szCs w:val="21"/>
        </w:rPr>
        <w:t>.</w:t>
      </w:r>
      <w:r>
        <w:rPr>
          <w:rFonts w:hint="eastAsia"/>
          <w:szCs w:val="21"/>
        </w:rPr>
        <w:t>材料；4</w:t>
      </w:r>
      <w:r>
        <w:rPr>
          <w:szCs w:val="21"/>
        </w:rPr>
        <w:t>.</w:t>
      </w:r>
      <w:r>
        <w:rPr>
          <w:rFonts w:hint="eastAsia"/>
          <w:szCs w:val="21"/>
        </w:rPr>
        <w:t>设计；5</w:t>
      </w:r>
      <w:r>
        <w:rPr>
          <w:szCs w:val="21"/>
        </w:rPr>
        <w:t>.</w:t>
      </w:r>
      <w:r>
        <w:rPr>
          <w:rFonts w:hint="eastAsia"/>
          <w:szCs w:val="21"/>
        </w:rPr>
        <w:t>施工；6</w:t>
      </w:r>
      <w:r>
        <w:rPr>
          <w:szCs w:val="21"/>
        </w:rPr>
        <w:t>.</w:t>
      </w:r>
      <w:r>
        <w:rPr>
          <w:rFonts w:hint="eastAsia"/>
          <w:szCs w:val="21"/>
        </w:rPr>
        <w:t>质量验收。</w:t>
      </w:r>
    </w:p>
    <w:p>
      <w:pPr>
        <w:pStyle w:val="59"/>
        <w:ind w:firstLine="420"/>
        <w:rPr>
          <w:szCs w:val="21"/>
        </w:rPr>
      </w:pPr>
      <w:r>
        <w:rPr>
          <w:rFonts w:hint="eastAsia"/>
          <w:szCs w:val="21"/>
        </w:rPr>
        <w:t>本文件由</w:t>
      </w:r>
      <w:r>
        <w:rPr>
          <w:rFonts w:hint="eastAsia"/>
          <w:szCs w:val="21"/>
          <w:highlight w:val="none"/>
        </w:rPr>
        <w:t>建材工业综合标准化技术委员会</w:t>
      </w:r>
      <w:r>
        <w:rPr>
          <w:rFonts w:hint="eastAsia"/>
          <w:szCs w:val="21"/>
        </w:rPr>
        <w:t>归口管理，由北京建筑材料科学研究总院有限公司负责具体技术内容的解释。执行过程中，如有意见或建议，请反馈给北京建筑材料科学研究总院有限公司（地址：北京市石景山区金顶北路69号，邮政编码：100041）。</w:t>
      </w:r>
    </w:p>
    <w:p>
      <w:pPr>
        <w:pStyle w:val="59"/>
        <w:ind w:firstLine="420"/>
        <w:rPr>
          <w:szCs w:val="21"/>
        </w:rPr>
      </w:pPr>
      <w:r>
        <w:rPr>
          <w:rFonts w:hint="eastAsia"/>
          <w:szCs w:val="21"/>
        </w:rPr>
        <w:t>本文件负责起草单位：</w:t>
      </w:r>
    </w:p>
    <w:p>
      <w:pPr>
        <w:pStyle w:val="59"/>
        <w:ind w:firstLine="420"/>
        <w:rPr>
          <w:szCs w:val="21"/>
        </w:rPr>
      </w:pPr>
      <w:r>
        <w:rPr>
          <w:rFonts w:hint="eastAsia"/>
          <w:szCs w:val="21"/>
        </w:rPr>
        <w:t xml:space="preserve">本文件参加起草单位： </w:t>
      </w:r>
    </w:p>
    <w:p>
      <w:pPr>
        <w:pStyle w:val="59"/>
        <w:ind w:firstLine="420"/>
        <w:rPr>
          <w:szCs w:val="21"/>
        </w:rPr>
      </w:pPr>
      <w:r>
        <w:rPr>
          <w:rFonts w:hint="eastAsia"/>
          <w:szCs w:val="21"/>
        </w:rPr>
        <w:t>本文件主要起草人：</w:t>
      </w:r>
    </w:p>
    <w:p>
      <w:pPr>
        <w:pStyle w:val="59"/>
        <w:ind w:firstLine="420"/>
      </w:pPr>
      <w:r>
        <w:rPr>
          <w:rFonts w:hint="eastAsia"/>
          <w:szCs w:val="21"/>
        </w:rPr>
        <w:t>本文件主要审查人：</w:t>
      </w:r>
      <w:r>
        <w:rPr>
          <w:rFonts w:hint="eastAsia"/>
        </w:rPr>
        <w:t xml:space="preserve"> </w:t>
      </w:r>
    </w:p>
    <w:p>
      <w:pPr>
        <w:pStyle w:val="59"/>
        <w:ind w:firstLine="420"/>
      </w:pPr>
    </w:p>
    <w:p>
      <w:pPr>
        <w:pStyle w:val="59"/>
        <w:ind w:firstLine="420"/>
        <w:sectPr>
          <w:pgSz w:w="11906" w:h="16838"/>
          <w:pgMar w:top="1928" w:right="1134" w:bottom="1134" w:left="1134" w:header="1418" w:footer="1134" w:gutter="284"/>
          <w:pgNumType w:fmt="upperRoman"/>
          <w:cols w:space="425" w:num="1"/>
          <w:formProt w:val="0"/>
          <w:docGrid w:linePitch="312" w:charSpace="0"/>
        </w:sectPr>
      </w:pPr>
    </w:p>
    <w:bookmarkEnd w:id="25"/>
    <w:p>
      <w:pPr>
        <w:spacing w:line="20" w:lineRule="exact"/>
        <w:jc w:val="center"/>
        <w:rPr>
          <w:rFonts w:hint="eastAsia" w:ascii="黑体" w:hAnsi="黑体" w:eastAsia="黑体"/>
          <w:sz w:val="32"/>
          <w:szCs w:val="32"/>
        </w:rPr>
      </w:pPr>
      <w:bookmarkStart w:id="27" w:name="BookMark4"/>
    </w:p>
    <w:p>
      <w:pPr>
        <w:spacing w:line="20" w:lineRule="exact"/>
        <w:jc w:val="center"/>
        <w:rPr>
          <w:rFonts w:hint="eastAsia" w:ascii="黑体" w:hAnsi="黑体" w:eastAsia="黑体"/>
          <w:sz w:val="32"/>
          <w:szCs w:val="32"/>
        </w:rPr>
      </w:pPr>
    </w:p>
    <w:sdt>
      <w:sdtPr>
        <w:tag w:val="NEW_STAND_NAME"/>
        <w:id w:val="-136418111"/>
        <w:lock w:val="sdtLocked"/>
        <w:placeholder>
          <w:docPart w:val="6B816131560C427DAEDDE449D306E7A0"/>
        </w:placeholder>
      </w:sdtPr>
      <w:sdtContent>
        <w:p>
          <w:pPr>
            <w:pStyle w:val="180"/>
            <w:numPr>
              <w:ilvl w:val="0"/>
              <w:numId w:val="32"/>
            </w:numPr>
            <w:spacing w:before="2" w:beforeLines="1" w:after="528" w:afterLines="220"/>
            <w:ind w:left="357" w:hanging="357"/>
            <w:outlineLvl w:val="0"/>
            <w:rPr>
              <w:rFonts w:hint="eastAsia"/>
            </w:rPr>
          </w:pPr>
          <w:bookmarkStart w:id="28" w:name="NEW_STAND_NAME"/>
          <w:bookmarkStart w:id="29" w:name="_Toc193202199"/>
          <w:bookmarkStart w:id="30" w:name="_Toc9064"/>
          <w:bookmarkStart w:id="31" w:name="OLE_LINK11"/>
          <w:r>
            <w:rPr>
              <w:rFonts w:hint="eastAsia" w:ascii="宋体" w:hAnsi="宋体" w:eastAsia="宋体"/>
            </w:rPr>
            <w:t>总   则</w:t>
          </w:r>
          <w:bookmarkStart w:id="32" w:name="_Toc16900"/>
          <w:r>
            <w:rPr>
              <w:rFonts w:hint="eastAsia" w:ascii="宋体" w:hAnsi="宋体" w:eastAsia="宋体"/>
            </w:rPr>
            <w:fldChar w:fldCharType="begin"/>
          </w:r>
          <w:r>
            <w:rPr>
              <w:rFonts w:hint="eastAsia" w:ascii="宋体" w:hAnsi="宋体" w:eastAsia="宋体"/>
            </w:rPr>
            <w:instrText xml:space="preserve"> TC  "General Provisions" \l 1 </w:instrText>
          </w:r>
          <w:r>
            <w:rPr>
              <w:rFonts w:hint="eastAsia" w:ascii="宋体" w:hAnsi="宋体" w:eastAsia="宋体"/>
            </w:rPr>
            <w:fldChar w:fldCharType="end"/>
          </w:r>
        </w:p>
      </w:sdtContent>
    </w:sdt>
    <w:bookmarkEnd w:id="28"/>
    <w:bookmarkEnd w:id="29"/>
    <w:bookmarkEnd w:id="30"/>
    <w:bookmarkEnd w:id="32"/>
    <w:p>
      <w:pPr>
        <w:pStyle w:val="107"/>
        <w:numPr>
          <w:ilvl w:val="0"/>
          <w:numId w:val="0"/>
        </w:numPr>
        <w:spacing w:before="0" w:beforeLines="0" w:after="0" w:afterLines="0"/>
        <w:outlineLvl w:val="9"/>
        <w:rPr>
          <w:rFonts w:hint="eastAsia" w:ascii="宋体" w:hAnsi="宋体" w:eastAsia="宋体"/>
        </w:rPr>
      </w:pPr>
      <w:bookmarkStart w:id="33" w:name="_Toc26273"/>
      <w:bookmarkStart w:id="34" w:name="_Toc193201949"/>
      <w:bookmarkStart w:id="35" w:name="_Toc28204"/>
      <w:r>
        <w:rPr>
          <w:rFonts w:ascii="Times New Roman" w:eastAsia="宋体"/>
          <w:b/>
          <w:bCs/>
        </w:rPr>
        <w:t>1.0.1</w:t>
      </w:r>
      <w:r>
        <w:rPr>
          <w:rFonts w:hint="eastAsia" w:ascii="宋体" w:hAnsi="宋体" w:eastAsia="宋体"/>
        </w:rPr>
        <w:t>　为规范墙体饰面砂浆在建筑内、外墙饰面工程中的应用，保障工程质量，做到安全使用、技术先进，质量可靠，经济合理，制定本文件。</w:t>
      </w:r>
      <w:bookmarkEnd w:id="33"/>
      <w:bookmarkEnd w:id="34"/>
      <w:bookmarkEnd w:id="35"/>
      <w:bookmarkStart w:id="36" w:name="_Toc17233326"/>
      <w:bookmarkStart w:id="37" w:name="_Toc24884212"/>
      <w:bookmarkStart w:id="38" w:name="_Toc24884219"/>
      <w:bookmarkStart w:id="39" w:name="_Toc26648466"/>
      <w:bookmarkStart w:id="40" w:name="_Toc17233334"/>
    </w:p>
    <w:bookmarkEnd w:id="36"/>
    <w:bookmarkEnd w:id="37"/>
    <w:bookmarkEnd w:id="38"/>
    <w:bookmarkEnd w:id="39"/>
    <w:bookmarkEnd w:id="40"/>
    <w:p>
      <w:pPr>
        <w:pStyle w:val="59"/>
        <w:ind w:firstLine="0" w:firstLineChars="0"/>
      </w:pPr>
      <w:r>
        <w:rPr>
          <w:rFonts w:hint="eastAsia" w:ascii="Times New Roman"/>
          <w:b/>
          <w:bCs/>
        </w:rPr>
        <w:t>1.0.2</w:t>
      </w:r>
      <w:r>
        <w:rPr>
          <w:rFonts w:hint="eastAsia"/>
        </w:rPr>
        <w:t>　本文件适用于新建、改建和扩建的工业与民用建筑以及既有建筑改造工程中，采用墙体饰面砂浆的内、外墙饰面工程的设计、施工和质量验收。</w:t>
      </w:r>
    </w:p>
    <w:p>
      <w:pPr>
        <w:pStyle w:val="59"/>
        <w:ind w:firstLine="0" w:firstLineChars="0"/>
      </w:pPr>
      <w:r>
        <w:rPr>
          <w:rFonts w:hint="eastAsia" w:ascii="Times New Roman"/>
          <w:b/>
          <w:bCs/>
        </w:rPr>
        <w:t>1.0.3</w:t>
      </w:r>
      <w:r>
        <w:rPr>
          <w:rFonts w:hint="eastAsia"/>
        </w:rPr>
        <w:t>　墙体饰面砂浆的应用，除应符合本文件外，尚应符合国家现行有关标准的规定。</w:t>
      </w:r>
    </w:p>
    <w:p>
      <w:pPr>
        <w:pStyle w:val="59"/>
        <w:ind w:left="720" w:firstLine="0" w:firstLineChars="0"/>
        <w:sectPr>
          <w:pgSz w:w="11906" w:h="16838"/>
          <w:pgMar w:top="1928" w:right="1134" w:bottom="1134" w:left="1134" w:header="1418" w:footer="1134" w:gutter="284"/>
          <w:pgNumType w:start="1"/>
          <w:cols w:space="425" w:num="1"/>
          <w:formProt w:val="0"/>
          <w:docGrid w:linePitch="312" w:charSpace="0"/>
        </w:sectPr>
      </w:pPr>
    </w:p>
    <w:bookmarkEnd w:id="31"/>
    <w:sdt>
      <w:sdtPr>
        <w:tag w:val="NEW_STAND_NAME"/>
        <w:id w:val="-919481934"/>
        <w:placeholder>
          <w:docPart w:val="8C9EEC3AD4714218937D7F49902813C1"/>
        </w:placeholder>
      </w:sdtPr>
      <w:sdtContent>
        <w:p>
          <w:pPr>
            <w:pStyle w:val="180"/>
            <w:numPr>
              <w:ilvl w:val="0"/>
              <w:numId w:val="33"/>
            </w:numPr>
            <w:spacing w:before="240" w:beforeLines="100" w:after="240" w:afterLines="100"/>
            <w:outlineLvl w:val="0"/>
            <w:rPr>
              <w:rFonts w:hint="eastAsia"/>
            </w:rPr>
          </w:pPr>
          <w:bookmarkStart w:id="41" w:name="_Toc193202200"/>
          <w:bookmarkStart w:id="42" w:name="_Toc14571"/>
          <w:r>
            <w:rPr>
              <w:rFonts w:hint="eastAsia" w:ascii="宋体" w:hAnsi="宋体" w:eastAsia="宋体"/>
            </w:rPr>
            <w:t>术   语</w:t>
          </w:r>
          <w:bookmarkStart w:id="43" w:name="_Toc3658"/>
          <w:r>
            <w:rPr>
              <w:rFonts w:hint="eastAsia" w:ascii="宋体" w:hAnsi="宋体" w:eastAsia="宋体"/>
            </w:rPr>
            <w:fldChar w:fldCharType="begin"/>
          </w:r>
          <w:r>
            <w:rPr>
              <w:rFonts w:hint="eastAsia" w:ascii="宋体" w:hAnsi="宋体" w:eastAsia="宋体"/>
            </w:rPr>
            <w:instrText xml:space="preserve"> TC  Terms \l 1 </w:instrText>
          </w:r>
          <w:r>
            <w:rPr>
              <w:rFonts w:hint="eastAsia" w:ascii="宋体" w:hAnsi="宋体" w:eastAsia="宋体"/>
            </w:rPr>
            <w:fldChar w:fldCharType="end"/>
          </w:r>
        </w:p>
      </w:sdtContent>
    </w:sdt>
    <w:bookmarkEnd w:id="41"/>
    <w:bookmarkEnd w:id="42"/>
    <w:bookmarkEnd w:id="43"/>
    <w:p>
      <w:pPr>
        <w:pStyle w:val="107"/>
        <w:numPr>
          <w:ilvl w:val="0"/>
          <w:numId w:val="0"/>
        </w:numPr>
        <w:spacing w:before="0" w:beforeLines="0" w:after="0" w:afterLines="0"/>
        <w:outlineLvl w:val="9"/>
        <w:rPr>
          <w:rFonts w:hint="eastAsia" w:ascii="宋体" w:hAnsi="宋体" w:eastAsia="宋体"/>
        </w:rPr>
      </w:pPr>
      <w:bookmarkStart w:id="44" w:name="_Toc19322"/>
      <w:bookmarkStart w:id="45" w:name="_Toc193201950"/>
      <w:bookmarkStart w:id="46" w:name="_Toc4570"/>
      <w:r>
        <w:rPr>
          <w:rFonts w:ascii="Times New Roman"/>
          <w:b/>
          <w:bCs/>
          <w:color w:val="000000"/>
          <w:szCs w:val="21"/>
        </w:rPr>
        <w:t>2.0.1</w:t>
      </w:r>
      <w:r>
        <w:rPr>
          <w:rFonts w:hint="eastAsia" w:ascii="宋体" w:hAnsi="宋体" w:eastAsia="宋体"/>
          <w:color w:val="000000"/>
          <w:szCs w:val="21"/>
        </w:rPr>
        <w:t xml:space="preserve">　墙体饰面砂浆  </w:t>
      </w:r>
      <w:r>
        <w:rPr>
          <w:rFonts w:ascii="Times New Roman"/>
          <w:color w:val="000000"/>
          <w:kern w:val="2"/>
          <w:szCs w:val="21"/>
        </w:rPr>
        <w:t>decorative</w:t>
      </w:r>
      <w:r>
        <w:rPr>
          <w:rFonts w:ascii="Times New Roman" w:eastAsia="宋体"/>
          <w:color w:val="000000"/>
          <w:szCs w:val="21"/>
        </w:rPr>
        <w:t xml:space="preserve"> render and plaster for wall</w:t>
      </w:r>
      <w:bookmarkEnd w:id="44"/>
      <w:bookmarkEnd w:id="45"/>
      <w:bookmarkEnd w:id="46"/>
    </w:p>
    <w:p>
      <w:pPr>
        <w:pStyle w:val="107"/>
        <w:numPr>
          <w:ilvl w:val="0"/>
          <w:numId w:val="0"/>
        </w:numPr>
        <w:spacing w:before="0" w:beforeLines="0" w:after="0" w:afterLines="0"/>
        <w:ind w:firstLine="420" w:firstLineChars="200"/>
        <w:outlineLvl w:val="9"/>
        <w:rPr>
          <w:rFonts w:hint="eastAsia" w:ascii="宋体" w:hAnsi="宋体" w:eastAsia="宋体"/>
        </w:rPr>
      </w:pPr>
      <w:bookmarkStart w:id="47" w:name="_Toc193201951"/>
      <w:bookmarkStart w:id="48" w:name="_Toc6268"/>
      <w:bookmarkStart w:id="49" w:name="_Toc8091"/>
      <w:r>
        <w:rPr>
          <w:rFonts w:hint="eastAsia" w:ascii="宋体" w:hAnsi="宋体" w:eastAsia="宋体"/>
        </w:rPr>
        <w:t>以无机胶凝材料、填料、添加剂和/或骨料等所组成的用于建筑墙面装饰的材料。</w:t>
      </w:r>
      <w:bookmarkEnd w:id="47"/>
      <w:bookmarkEnd w:id="48"/>
      <w:bookmarkEnd w:id="49"/>
    </w:p>
    <w:p>
      <w:pPr>
        <w:spacing w:line="240" w:lineRule="auto"/>
        <w:rPr>
          <w:rFonts w:hint="eastAsia" w:ascii="黑体" w:hAnsi="黑体" w:eastAsia="黑体"/>
        </w:rPr>
      </w:pPr>
      <w:r>
        <w:rPr>
          <w:rFonts w:hint="eastAsia" w:ascii="Times New Roman" w:hAnsi="Times New Roman" w:eastAsia="黑体"/>
          <w:b/>
          <w:bCs/>
          <w:color w:val="000000"/>
          <w:kern w:val="0"/>
        </w:rPr>
        <w:t>2.0.</w:t>
      </w:r>
      <w:r>
        <w:rPr>
          <w:rFonts w:ascii="Times New Roman" w:hAnsi="Times New Roman" w:eastAsia="黑体"/>
          <w:b/>
          <w:bCs/>
          <w:color w:val="000000"/>
          <w:kern w:val="0"/>
        </w:rPr>
        <w:t>2</w:t>
      </w:r>
      <w:r>
        <w:rPr>
          <w:rFonts w:hint="eastAsia" w:ascii="黑体" w:hAnsi="黑体" w:eastAsia="黑体"/>
        </w:rPr>
        <w:t>　</w:t>
      </w:r>
      <w:r>
        <w:rPr>
          <w:rFonts w:hint="eastAsia" w:ascii="宋体" w:hAnsi="宋体"/>
          <w:color w:val="000000"/>
          <w:kern w:val="0"/>
        </w:rPr>
        <w:t>封闭底漆</w:t>
      </w:r>
      <w:r>
        <w:rPr>
          <w:rFonts w:hint="eastAsia" w:ascii="黑体" w:hAnsi="黑体" w:eastAsia="黑体"/>
        </w:rPr>
        <w:t xml:space="preserve"> </w:t>
      </w:r>
      <w:r>
        <w:rPr>
          <w:rFonts w:ascii="Times New Roman" w:hAnsi="Times New Roman" w:eastAsia="黑体"/>
          <w:color w:val="000000"/>
        </w:rPr>
        <w:t>ground coating</w:t>
      </w:r>
    </w:p>
    <w:p>
      <w:pPr>
        <w:spacing w:line="240" w:lineRule="auto"/>
        <w:ind w:firstLine="420" w:firstLineChars="200"/>
      </w:pPr>
      <w:r>
        <w:rPr>
          <w:rFonts w:hint="eastAsia"/>
        </w:rPr>
        <w:t>由乳液、化学添加剂等复合而成，用于封闭基层</w:t>
      </w:r>
      <w:r>
        <w:rPr>
          <w:rFonts w:hint="eastAsia"/>
          <w:lang w:val="en-US" w:eastAsia="zh-CN"/>
        </w:rPr>
        <w:t>及增强</w:t>
      </w:r>
      <w:r>
        <w:rPr>
          <w:rFonts w:hint="eastAsia"/>
        </w:rPr>
        <w:t>附着力，并起到抗泛碱、防潮等作用的乳状材料。</w:t>
      </w:r>
    </w:p>
    <w:p>
      <w:pPr>
        <w:spacing w:line="240" w:lineRule="auto"/>
        <w:rPr>
          <w:rFonts w:hint="eastAsia" w:ascii="黑体" w:hAnsi="黑体" w:eastAsia="黑体"/>
          <w:color w:val="000000"/>
        </w:rPr>
      </w:pPr>
      <w:r>
        <w:rPr>
          <w:rFonts w:hint="eastAsia" w:ascii="Times New Roman" w:hAnsi="Times New Roman" w:eastAsia="黑体"/>
          <w:b/>
          <w:bCs/>
          <w:color w:val="000000"/>
          <w:kern w:val="0"/>
        </w:rPr>
        <w:t>2.0.3</w:t>
      </w:r>
      <w:r>
        <w:rPr>
          <w:rFonts w:hint="eastAsia" w:ascii="黑体" w:hAnsi="黑体" w:eastAsia="黑体"/>
          <w:color w:val="000000"/>
        </w:rPr>
        <w:t>　</w:t>
      </w:r>
      <w:r>
        <w:rPr>
          <w:rFonts w:hint="eastAsia" w:ascii="宋体" w:hAnsi="宋体"/>
          <w:color w:val="000000"/>
          <w:kern w:val="0"/>
        </w:rPr>
        <w:t>罩面漆</w:t>
      </w:r>
      <w:r>
        <w:rPr>
          <w:rFonts w:hint="eastAsia" w:ascii="黑体" w:hAnsi="黑体" w:eastAsia="黑体"/>
          <w:color w:val="000000"/>
        </w:rPr>
        <w:t xml:space="preserve"> </w:t>
      </w:r>
      <w:r>
        <w:rPr>
          <w:rFonts w:ascii="Times New Roman" w:hAnsi="Times New Roman" w:eastAsia="黑体"/>
          <w:color w:val="000000"/>
        </w:rPr>
        <w:t>finish</w:t>
      </w:r>
      <w:r>
        <w:rPr>
          <w:rFonts w:hint="eastAsia" w:ascii="Times New Roman" w:hAnsi="Times New Roman" w:eastAsia="黑体"/>
          <w:color w:val="000000"/>
        </w:rPr>
        <w:t xml:space="preserve"> </w:t>
      </w:r>
      <w:r>
        <w:rPr>
          <w:rFonts w:ascii="Times New Roman" w:hAnsi="Times New Roman" w:eastAsia="黑体"/>
          <w:color w:val="000000"/>
        </w:rPr>
        <w:t>coating</w:t>
      </w:r>
    </w:p>
    <w:p>
      <w:pPr>
        <w:spacing w:line="240" w:lineRule="auto"/>
        <w:ind w:firstLine="420" w:firstLineChars="200"/>
      </w:pPr>
      <w:r>
        <w:rPr>
          <w:rFonts w:hint="eastAsia"/>
        </w:rPr>
        <w:t>由乳液、化学添加剂等复合而成，用于墙体饰面砂浆表面护理，并起到辅助提高其耐候性、耐沾污性、抗返碱性和防水性等作用的乳状材料。</w:t>
      </w:r>
    </w:p>
    <w:p>
      <w:pPr>
        <w:spacing w:line="240" w:lineRule="auto"/>
        <w:rPr>
          <w:rFonts w:hint="eastAsia" w:ascii="黑体" w:hAnsi="黑体" w:eastAsia="黑体"/>
          <w:color w:val="000000"/>
        </w:rPr>
      </w:pPr>
      <w:r>
        <w:rPr>
          <w:rFonts w:hint="eastAsia" w:ascii="Times New Roman" w:hAnsi="Times New Roman" w:eastAsia="黑体"/>
          <w:b/>
          <w:bCs/>
          <w:color w:val="000000"/>
          <w:kern w:val="0"/>
        </w:rPr>
        <w:t>2.0.4</w:t>
      </w:r>
      <w:r>
        <w:rPr>
          <w:rFonts w:hint="eastAsia" w:ascii="黑体" w:hAnsi="黑体" w:eastAsia="黑体"/>
          <w:color w:val="000000"/>
        </w:rPr>
        <w:t>　</w:t>
      </w:r>
      <w:r>
        <w:rPr>
          <w:rFonts w:hint="eastAsia" w:ascii="宋体" w:hAnsi="宋体"/>
          <w:color w:val="000000"/>
          <w:kern w:val="0"/>
        </w:rPr>
        <w:t>基层</w:t>
      </w:r>
      <w:r>
        <w:rPr>
          <w:rFonts w:hint="eastAsia" w:ascii="黑体" w:hAnsi="黑体" w:eastAsia="黑体"/>
          <w:color w:val="000000"/>
        </w:rPr>
        <w:t xml:space="preserve"> </w:t>
      </w:r>
      <w:r>
        <w:rPr>
          <w:rFonts w:ascii="Times New Roman" w:hAnsi="Times New Roman" w:eastAsia="黑体"/>
          <w:color w:val="000000"/>
        </w:rPr>
        <w:t>substrate</w:t>
      </w:r>
    </w:p>
    <w:p>
      <w:pPr>
        <w:spacing w:line="240" w:lineRule="auto"/>
        <w:ind w:firstLine="420" w:firstLineChars="200"/>
      </w:pPr>
      <w:r>
        <w:rPr>
          <w:rFonts w:hint="eastAsia"/>
        </w:rPr>
        <w:t>承受墙体饰面砂浆施工的表层。</w:t>
      </w:r>
    </w:p>
    <w:p>
      <w:pPr>
        <w:spacing w:line="240" w:lineRule="auto"/>
        <w:rPr>
          <w:rFonts w:ascii="Times New Roman" w:hAnsi="Times New Roman" w:eastAsia="黑体"/>
          <w:color w:val="000000"/>
        </w:rPr>
      </w:pPr>
      <w:r>
        <w:rPr>
          <w:rFonts w:hint="eastAsia" w:ascii="Times New Roman" w:hAnsi="Times New Roman" w:eastAsia="黑体"/>
          <w:b/>
          <w:bCs/>
          <w:color w:val="000000"/>
          <w:kern w:val="0"/>
        </w:rPr>
        <w:t>2.0.5</w:t>
      </w:r>
      <w:r>
        <w:rPr>
          <w:rFonts w:hint="eastAsia" w:ascii="黑体" w:hAnsi="黑体" w:eastAsia="黑体"/>
          <w:color w:val="000000"/>
        </w:rPr>
        <w:t>　</w:t>
      </w:r>
      <w:r>
        <w:rPr>
          <w:rFonts w:hint="eastAsia" w:ascii="宋体" w:hAnsi="宋体"/>
          <w:color w:val="000000"/>
          <w:kern w:val="0"/>
        </w:rPr>
        <w:t>墙体饰面砂浆系统</w:t>
      </w:r>
      <w:r>
        <w:rPr>
          <w:rFonts w:hint="eastAsia" w:ascii="黑体" w:hAnsi="黑体" w:eastAsia="黑体"/>
          <w:color w:val="000000"/>
        </w:rPr>
        <w:t xml:space="preserve"> </w:t>
      </w:r>
      <w:r>
        <w:rPr>
          <w:rFonts w:hint="eastAsia" w:ascii="Times New Roman" w:hAnsi="Times New Roman" w:eastAsia="黑体"/>
          <w:color w:val="000000"/>
        </w:rPr>
        <w:t>wall decorative render and plaster system</w:t>
      </w:r>
    </w:p>
    <w:p>
      <w:pPr>
        <w:spacing w:line="240" w:lineRule="auto"/>
        <w:ind w:firstLine="420" w:firstLineChars="200"/>
      </w:pPr>
      <w:r>
        <w:rPr>
          <w:rFonts w:hint="eastAsia"/>
        </w:rPr>
        <w:t>由依附于基层的封闭底漆、墙体饰面砂浆、罩面漆等产品按一定的构造方式组合而成的饰面构造的总称。</w:t>
      </w:r>
    </w:p>
    <w:p>
      <w:pPr>
        <w:spacing w:line="240" w:lineRule="auto"/>
        <w:rPr>
          <w:rFonts w:ascii="Times New Roman" w:hAnsi="Times New Roman" w:eastAsia="黑体"/>
          <w:color w:val="000000"/>
          <w:highlight w:val="none"/>
        </w:rPr>
      </w:pPr>
      <w:r>
        <w:rPr>
          <w:rFonts w:hint="eastAsia" w:ascii="Times New Roman" w:hAnsi="Times New Roman" w:eastAsia="黑体"/>
          <w:b/>
          <w:bCs/>
          <w:color w:val="000000"/>
          <w:kern w:val="0"/>
        </w:rPr>
        <w:t>2.0.6</w:t>
      </w:r>
      <w:r>
        <w:rPr>
          <w:rFonts w:hint="eastAsia" w:ascii="黑体" w:hAnsi="黑体" w:eastAsia="黑体"/>
          <w:color w:val="000000"/>
        </w:rPr>
        <w:t>　</w:t>
      </w:r>
      <w:bookmarkStart w:id="50" w:name="OLE_LINK10"/>
      <w:r>
        <w:rPr>
          <w:rFonts w:hint="eastAsia" w:ascii="宋体" w:hAnsi="宋体"/>
          <w:color w:val="000000"/>
          <w:kern w:val="0"/>
          <w:highlight w:val="none"/>
        </w:rPr>
        <w:t>墙体饰面砂浆饰面工程</w:t>
      </w:r>
      <w:bookmarkEnd w:id="50"/>
      <w:r>
        <w:rPr>
          <w:rFonts w:hint="eastAsia" w:ascii="宋体" w:hAnsi="宋体"/>
          <w:color w:val="000000"/>
          <w:kern w:val="0"/>
          <w:highlight w:val="none"/>
        </w:rPr>
        <w:t xml:space="preserve"> </w:t>
      </w:r>
      <w:r>
        <w:rPr>
          <w:rFonts w:hint="eastAsia" w:ascii="Times New Roman" w:hAnsi="Times New Roman" w:eastAsia="黑体"/>
          <w:color w:val="000000"/>
          <w:highlight w:val="none"/>
        </w:rPr>
        <w:t>wall decorative render and plaster decoration engineering</w:t>
      </w:r>
    </w:p>
    <w:p>
      <w:pPr>
        <w:spacing w:line="240" w:lineRule="auto"/>
        <w:ind w:firstLine="420" w:firstLineChars="200"/>
        <w:rPr>
          <w:rStyle w:val="35"/>
        </w:rPr>
      </w:pPr>
      <w:r>
        <w:rPr>
          <w:rStyle w:val="35"/>
          <w:rFonts w:hint="eastAsia"/>
          <w:highlight w:val="none"/>
        </w:rPr>
        <w:t>用于墙体</w:t>
      </w:r>
      <w:r>
        <w:rPr>
          <w:rStyle w:val="35"/>
          <w:rFonts w:hint="eastAsia"/>
        </w:rPr>
        <w:t>饰面砂浆对建筑内、外墙进行装饰和保护的工程。</w:t>
      </w:r>
    </w:p>
    <w:p>
      <w:pPr>
        <w:pStyle w:val="59"/>
        <w:ind w:firstLine="420" w:firstLineChars="0"/>
        <w:sectPr>
          <w:pgSz w:w="11906" w:h="16838"/>
          <w:pgMar w:top="1928" w:right="1134" w:bottom="1134" w:left="1134" w:header="1418" w:footer="1134" w:gutter="284"/>
          <w:pgNumType w:start="1"/>
          <w:cols w:space="425" w:num="1"/>
          <w:formProt w:val="0"/>
          <w:docGrid w:linePitch="312" w:charSpace="0"/>
        </w:sectPr>
      </w:pPr>
    </w:p>
    <w:sdt>
      <w:sdtPr>
        <w:tag w:val="NEW_STAND_NAME"/>
        <w:id w:val="182018067"/>
        <w:placeholder>
          <w:docPart w:val="579E4B11D7A64671B0DE625CD05B084B"/>
        </w:placeholder>
      </w:sdtPr>
      <w:sdtEndPr>
        <w:rPr>
          <w:rFonts w:ascii="宋体" w:hAnsi="宋体" w:eastAsia="宋体"/>
        </w:rPr>
      </w:sdtEndPr>
      <w:sdtContent>
        <w:p>
          <w:pPr>
            <w:pStyle w:val="180"/>
            <w:numPr>
              <w:ilvl w:val="0"/>
              <w:numId w:val="33"/>
            </w:numPr>
            <w:spacing w:before="312" w:beforeLines="100" w:after="312" w:afterLines="100"/>
            <w:outlineLvl w:val="0"/>
            <w:rPr>
              <w:rFonts w:hint="eastAsia" w:ascii="宋体" w:hAnsi="宋体" w:eastAsia="宋体"/>
            </w:rPr>
          </w:pPr>
          <w:bookmarkStart w:id="51" w:name="OLE_LINK1"/>
          <w:bookmarkStart w:id="52" w:name="_Toc193202201"/>
          <w:bookmarkStart w:id="53" w:name="_Toc4925"/>
          <w:r>
            <w:rPr>
              <w:rFonts w:hint="eastAsia" w:ascii="宋体" w:hAnsi="宋体" w:eastAsia="宋体"/>
            </w:rPr>
            <w:t>材   料</w:t>
          </w:r>
          <w:bookmarkStart w:id="54" w:name="_Toc10123"/>
          <w:r>
            <w:rPr>
              <w:rFonts w:hint="eastAsia" w:ascii="宋体" w:hAnsi="宋体" w:eastAsia="宋体"/>
            </w:rPr>
            <w:fldChar w:fldCharType="begin"/>
          </w:r>
          <w:r>
            <w:rPr>
              <w:rFonts w:hint="eastAsia" w:ascii="宋体" w:hAnsi="宋体" w:eastAsia="宋体"/>
            </w:rPr>
            <w:instrText xml:space="preserve"> TC  Materials \l 1 </w:instrText>
          </w:r>
          <w:r>
            <w:rPr>
              <w:rFonts w:hint="eastAsia" w:ascii="宋体" w:hAnsi="宋体" w:eastAsia="宋体"/>
            </w:rPr>
            <w:fldChar w:fldCharType="end"/>
          </w:r>
        </w:p>
      </w:sdtContent>
    </w:sdt>
    <w:bookmarkEnd w:id="51"/>
    <w:bookmarkEnd w:id="52"/>
    <w:bookmarkEnd w:id="53"/>
    <w:bookmarkEnd w:id="54"/>
    <w:p>
      <w:pPr>
        <w:pStyle w:val="59"/>
        <w:ind w:firstLine="0" w:firstLineChars="0"/>
      </w:pPr>
      <w:r>
        <w:rPr>
          <w:rFonts w:hint="eastAsia" w:ascii="Times New Roman" w:eastAsia="黑体"/>
          <w:b/>
          <w:bCs/>
          <w:color w:val="000000"/>
          <w:szCs w:val="21"/>
        </w:rPr>
        <w:t>3.0.1</w:t>
      </w:r>
      <w:r>
        <w:rPr>
          <w:rFonts w:hint="eastAsia"/>
        </w:rPr>
        <w:t>　墙体饰面砂浆应符合下列规定：</w:t>
      </w:r>
    </w:p>
    <w:p>
      <w:pPr>
        <w:pStyle w:val="59"/>
        <w:ind w:firstLine="422"/>
        <w:rPr>
          <w:rFonts w:hint="eastAsia" w:hAnsi="宋体"/>
          <w:color w:val="000000"/>
          <w:szCs w:val="21"/>
        </w:rPr>
      </w:pPr>
      <w:r>
        <w:rPr>
          <w:rFonts w:hint="eastAsia" w:ascii="Times New Roman" w:eastAsia="黑体"/>
          <w:b/>
          <w:bCs/>
          <w:color w:val="000000"/>
          <w:szCs w:val="21"/>
        </w:rPr>
        <w:t>1</w:t>
      </w:r>
      <w:r>
        <w:rPr>
          <w:rFonts w:hint="eastAsia" w:ascii="黑体" w:hAnsi="黑体" w:eastAsia="黑体"/>
          <w:color w:val="000000"/>
          <w:szCs w:val="21"/>
        </w:rPr>
        <w:t>　</w:t>
      </w:r>
      <w:bookmarkStart w:id="55" w:name="_Hlk211244840"/>
      <w:r>
        <w:rPr>
          <w:rFonts w:hint="eastAsia" w:hAnsi="宋体"/>
          <w:color w:val="000000"/>
          <w:szCs w:val="21"/>
        </w:rPr>
        <w:t>水泥基外墙饰面砂浆</w:t>
      </w:r>
      <w:r>
        <w:rPr>
          <w:rFonts w:hint="eastAsia" w:hAnsi="宋体" w:cs="宋体"/>
          <w:color w:val="000000"/>
          <w:szCs w:val="21"/>
        </w:rPr>
        <w:t>、水泥基内墙饰面砂浆和石膏基内墙饰面砂浆应符合现行行业标准《墙体饰面砂浆》JC/T 1024的</w:t>
      </w:r>
      <w:r>
        <w:rPr>
          <w:rFonts w:hint="eastAsia" w:hAnsi="宋体"/>
          <w:color w:val="000000"/>
          <w:szCs w:val="21"/>
        </w:rPr>
        <w:t>规定</w:t>
      </w:r>
      <w:bookmarkEnd w:id="55"/>
      <w:r>
        <w:rPr>
          <w:rFonts w:hint="eastAsia" w:hAnsi="宋体"/>
          <w:color w:val="000000"/>
          <w:szCs w:val="21"/>
        </w:rPr>
        <w:t xml:space="preserve">； </w:t>
      </w:r>
    </w:p>
    <w:p>
      <w:pPr>
        <w:pStyle w:val="59"/>
        <w:ind w:firstLine="420" w:firstLineChars="0"/>
        <w:rPr>
          <w:rFonts w:hint="eastAsia" w:hAnsi="宋体"/>
          <w:color w:val="000000"/>
          <w:szCs w:val="21"/>
        </w:rPr>
      </w:pPr>
      <w:r>
        <w:rPr>
          <w:rFonts w:hint="eastAsia" w:ascii="Times New Roman" w:eastAsia="黑体"/>
          <w:b/>
          <w:bCs/>
          <w:color w:val="000000"/>
          <w:szCs w:val="21"/>
        </w:rPr>
        <w:t>2</w:t>
      </w:r>
      <w:r>
        <w:rPr>
          <w:rFonts w:hint="eastAsia" w:hAnsi="宋体"/>
          <w:color w:val="000000"/>
          <w:szCs w:val="21"/>
        </w:rPr>
        <w:t>　石灰基单层装饰砂浆应符合现行行业标准《石灰基单层装饰砂浆》</w:t>
      </w:r>
      <w:r>
        <w:rPr>
          <w:rFonts w:hint="eastAsia" w:hAnsi="宋体" w:cs="宋体"/>
          <w:color w:val="000000"/>
          <w:szCs w:val="21"/>
        </w:rPr>
        <w:t>JC/T 2490</w:t>
      </w:r>
      <w:r>
        <w:rPr>
          <w:rFonts w:hint="eastAsia" w:hAnsi="宋体"/>
          <w:color w:val="000000"/>
          <w:szCs w:val="21"/>
        </w:rPr>
        <w:t>的规定。</w:t>
      </w:r>
    </w:p>
    <w:p>
      <w:pPr>
        <w:pStyle w:val="59"/>
        <w:ind w:firstLine="0" w:firstLineChars="0"/>
      </w:pPr>
      <w:r>
        <w:rPr>
          <w:rFonts w:hint="eastAsia" w:ascii="Times New Roman" w:eastAsia="黑体"/>
          <w:b/>
          <w:bCs/>
          <w:color w:val="000000"/>
          <w:szCs w:val="21"/>
        </w:rPr>
        <w:t>3.0.2</w:t>
      </w:r>
      <w:r>
        <w:rPr>
          <w:rFonts w:hint="eastAsia"/>
        </w:rPr>
        <w:t>　</w:t>
      </w:r>
      <w:bookmarkStart w:id="56" w:name="_Hlk211247148"/>
      <w:r>
        <w:rPr>
          <w:rFonts w:hint="eastAsia"/>
        </w:rPr>
        <w:t>封闭底漆性能应符合现行行业标准《建筑内外墙用底漆》</w:t>
      </w:r>
      <w:r>
        <w:rPr>
          <w:rFonts w:hint="eastAsia" w:hAnsi="宋体" w:cs="宋体"/>
          <w:color w:val="000000"/>
          <w:szCs w:val="21"/>
        </w:rPr>
        <w:t>JG/T 210</w:t>
      </w:r>
      <w:r>
        <w:rPr>
          <w:rFonts w:hint="eastAsia"/>
        </w:rPr>
        <w:t>的规定</w:t>
      </w:r>
      <w:bookmarkEnd w:id="56"/>
      <w:r>
        <w:rPr>
          <w:rFonts w:hint="eastAsia"/>
        </w:rPr>
        <w:t>。</w:t>
      </w:r>
    </w:p>
    <w:p>
      <w:pPr>
        <w:pStyle w:val="59"/>
        <w:ind w:firstLine="0" w:firstLineChars="0"/>
      </w:pPr>
      <w:r>
        <w:rPr>
          <w:rFonts w:hint="eastAsia" w:ascii="Times New Roman" w:eastAsia="黑体"/>
          <w:b/>
          <w:bCs/>
          <w:color w:val="000000"/>
          <w:szCs w:val="21"/>
        </w:rPr>
        <w:t>3.0.3</w:t>
      </w:r>
      <w:r>
        <w:rPr>
          <w:rFonts w:hint="eastAsia"/>
        </w:rPr>
        <w:t>　</w:t>
      </w:r>
      <w:bookmarkStart w:id="57" w:name="_Hlk211247220"/>
      <w:r>
        <w:rPr>
          <w:rFonts w:hint="eastAsia"/>
        </w:rPr>
        <w:t>罩面漆应符合国家现行标准《合成树脂乳液外墙涂料》</w:t>
      </w:r>
      <w:r>
        <w:rPr>
          <w:rFonts w:hint="eastAsia" w:hAnsi="宋体" w:cs="宋体"/>
          <w:color w:val="000000"/>
          <w:szCs w:val="21"/>
        </w:rPr>
        <w:t>GB/T 9755</w:t>
      </w:r>
      <w:r>
        <w:rPr>
          <w:rFonts w:hint="eastAsia" w:hAnsi="宋体" w:cs="宋体"/>
        </w:rPr>
        <w:t>或</w:t>
      </w:r>
      <w:bookmarkStart w:id="58" w:name="OLE_LINK9"/>
      <w:r>
        <w:rPr>
          <w:rFonts w:hint="eastAsia" w:hAnsi="宋体" w:cs="宋体"/>
        </w:rPr>
        <w:t>《建筑涂料用罩光清漆》</w:t>
      </w:r>
      <w:r>
        <w:rPr>
          <w:rFonts w:hint="eastAsia" w:hAnsi="宋体" w:cs="宋体"/>
          <w:color w:val="000000"/>
          <w:szCs w:val="21"/>
        </w:rPr>
        <w:t>HG/T 5065</w:t>
      </w:r>
      <w:bookmarkEnd w:id="58"/>
      <w:r>
        <w:rPr>
          <w:rFonts w:hint="eastAsia" w:hAnsi="宋体" w:cs="宋体"/>
        </w:rPr>
        <w:t>的规定</w:t>
      </w:r>
      <w:bookmarkEnd w:id="57"/>
      <w:r>
        <w:rPr>
          <w:rFonts w:hint="eastAsia"/>
        </w:rPr>
        <w:t>。</w:t>
      </w:r>
    </w:p>
    <w:p>
      <w:pPr>
        <w:pStyle w:val="59"/>
        <w:ind w:firstLine="0" w:firstLineChars="0"/>
      </w:pPr>
      <w:r>
        <w:rPr>
          <w:rFonts w:hint="eastAsia" w:ascii="Times New Roman" w:eastAsia="黑体"/>
          <w:b/>
          <w:bCs/>
          <w:color w:val="000000"/>
          <w:szCs w:val="21"/>
        </w:rPr>
        <w:t>3.0.4</w:t>
      </w:r>
      <w:r>
        <w:rPr>
          <w:rFonts w:hint="eastAsia"/>
        </w:rPr>
        <w:t>　拌合用水应符合现行行业标准《混凝土用水标准》</w:t>
      </w:r>
      <w:r>
        <w:rPr>
          <w:rFonts w:hint="eastAsia" w:hAnsi="宋体" w:cs="宋体"/>
          <w:color w:val="000000"/>
          <w:szCs w:val="21"/>
        </w:rPr>
        <w:t>JGJ 63</w:t>
      </w:r>
      <w:r>
        <w:rPr>
          <w:rFonts w:hint="eastAsia"/>
        </w:rPr>
        <w:t>的规定。</w:t>
      </w:r>
    </w:p>
    <w:p>
      <w:pPr>
        <w:pStyle w:val="59"/>
        <w:ind w:firstLine="0" w:firstLineChars="0"/>
      </w:pPr>
      <w:r>
        <w:rPr>
          <w:rFonts w:hint="eastAsia" w:ascii="Times New Roman" w:eastAsia="黑体"/>
          <w:b/>
          <w:bCs/>
          <w:color w:val="000000"/>
          <w:szCs w:val="21"/>
        </w:rPr>
        <w:t>3.0.5</w:t>
      </w:r>
      <w:r>
        <w:rPr>
          <w:rFonts w:hint="eastAsia"/>
        </w:rPr>
        <w:t>　墙体饰面砂浆系统材料宜成套供应，并应具有很好的相容性。</w:t>
      </w:r>
    </w:p>
    <w:p>
      <w:pPr>
        <w:widowControl/>
        <w:adjustRightInd/>
        <w:spacing w:line="240" w:lineRule="auto"/>
        <w:jc w:val="left"/>
        <w:rPr>
          <w:rFonts w:ascii="宋体" w:hAnsi="Times New Roman"/>
          <w:kern w:val="0"/>
          <w:szCs w:val="20"/>
        </w:rPr>
      </w:pPr>
      <w:r>
        <w:br w:type="page"/>
      </w:r>
    </w:p>
    <w:sdt>
      <w:sdtPr>
        <w:tag w:val="NEW_STAND_NAME"/>
        <w:id w:val="-1356960645"/>
        <w:placeholder>
          <w:docPart w:val="490B6D88E04E4DDC9918AEF08768A3FF"/>
        </w:placeholder>
      </w:sdtPr>
      <w:sdtContent>
        <w:p>
          <w:pPr>
            <w:pStyle w:val="180"/>
            <w:numPr>
              <w:ilvl w:val="0"/>
              <w:numId w:val="33"/>
            </w:numPr>
            <w:spacing w:before="312" w:beforeLines="100" w:after="312" w:afterLines="100"/>
            <w:outlineLvl w:val="0"/>
            <w:rPr>
              <w:rFonts w:hint="eastAsia"/>
            </w:rPr>
          </w:pPr>
          <w:bookmarkStart w:id="59" w:name="_Toc193202202"/>
          <w:bookmarkStart w:id="60" w:name="_Toc28149"/>
          <w:bookmarkStart w:id="61" w:name="OLE_LINK2"/>
          <w:r>
            <w:rPr>
              <w:rFonts w:hint="eastAsia" w:ascii="宋体" w:hAnsi="宋体" w:eastAsia="宋体"/>
            </w:rPr>
            <w:t>设   计</w:t>
          </w:r>
          <w:bookmarkStart w:id="62" w:name="_Toc2623"/>
          <w:r>
            <w:rPr>
              <w:rFonts w:hint="eastAsia" w:ascii="宋体" w:hAnsi="宋体" w:eastAsia="宋体"/>
            </w:rPr>
            <w:fldChar w:fldCharType="begin"/>
          </w:r>
          <w:r>
            <w:rPr>
              <w:rFonts w:hint="eastAsia" w:ascii="宋体" w:hAnsi="宋体" w:eastAsia="宋体"/>
            </w:rPr>
            <w:instrText xml:space="preserve"> TC  Design \l 1 </w:instrText>
          </w:r>
          <w:r>
            <w:rPr>
              <w:rFonts w:hint="eastAsia" w:ascii="宋体" w:hAnsi="宋体" w:eastAsia="宋体"/>
            </w:rPr>
            <w:fldChar w:fldCharType="end"/>
          </w:r>
        </w:p>
      </w:sdtContent>
    </w:sdt>
    <w:bookmarkEnd w:id="59"/>
    <w:bookmarkEnd w:id="60"/>
    <w:bookmarkEnd w:id="62"/>
    <w:p>
      <w:pPr>
        <w:pStyle w:val="59"/>
        <w:spacing w:before="312" w:beforeLines="100" w:after="312" w:afterLines="100"/>
        <w:ind w:firstLine="0" w:firstLineChars="0"/>
        <w:jc w:val="center"/>
        <w:outlineLvl w:val="1"/>
        <w:rPr>
          <w:rFonts w:ascii="Times New Roman"/>
          <w:b/>
          <w:bCs/>
        </w:rPr>
      </w:pPr>
      <w:bookmarkStart w:id="63" w:name="_Toc193202203"/>
      <w:bookmarkStart w:id="64" w:name="_Toc27618"/>
      <w:bookmarkStart w:id="65" w:name="OLE_LINK25"/>
      <w:r>
        <w:rPr>
          <w:rFonts w:hint="eastAsia" w:ascii="Times New Roman"/>
          <w:b/>
          <w:bCs/>
        </w:rPr>
        <w:t>4</w:t>
      </w:r>
      <w:r>
        <w:rPr>
          <w:rFonts w:ascii="Times New Roman"/>
          <w:b/>
          <w:bCs/>
        </w:rPr>
        <w:t>.1  一</w:t>
      </w:r>
      <w:r>
        <w:rPr>
          <w:rFonts w:hint="eastAsia" w:ascii="Times New Roman"/>
          <w:b/>
          <w:bCs/>
        </w:rPr>
        <w:t xml:space="preserve"> </w:t>
      </w:r>
      <w:r>
        <w:rPr>
          <w:rFonts w:ascii="Times New Roman"/>
          <w:b/>
          <w:bCs/>
        </w:rPr>
        <w:t>般</w:t>
      </w:r>
      <w:r>
        <w:rPr>
          <w:rFonts w:hint="eastAsia" w:ascii="Times New Roman"/>
          <w:b/>
          <w:bCs/>
        </w:rPr>
        <w:t xml:space="preserve"> </w:t>
      </w:r>
      <w:r>
        <w:rPr>
          <w:rFonts w:ascii="Times New Roman"/>
          <w:b/>
          <w:bCs/>
        </w:rPr>
        <w:t>规</w:t>
      </w:r>
      <w:r>
        <w:rPr>
          <w:rFonts w:hint="eastAsia" w:ascii="Times New Roman"/>
          <w:b/>
          <w:bCs/>
        </w:rPr>
        <w:t xml:space="preserve"> </w:t>
      </w:r>
      <w:r>
        <w:rPr>
          <w:rFonts w:ascii="Times New Roman"/>
          <w:b/>
          <w:bCs/>
        </w:rPr>
        <w:t>定</w:t>
      </w:r>
      <w:bookmarkEnd w:id="63"/>
      <w:bookmarkStart w:id="66" w:name="_Toc7336"/>
      <w:r>
        <w:rPr>
          <w:rFonts w:ascii="Times New Roman"/>
          <w:b/>
          <w:bCs/>
        </w:rPr>
        <w:fldChar w:fldCharType="begin"/>
      </w:r>
      <w:r>
        <w:rPr>
          <w:rFonts w:ascii="Times New Roman"/>
          <w:b/>
          <w:bCs/>
        </w:rPr>
        <w:instrText xml:space="preserve"> TC  "General Requirements" \l 2 </w:instrText>
      </w:r>
      <w:r>
        <w:rPr>
          <w:rFonts w:ascii="Times New Roman"/>
          <w:b/>
          <w:bCs/>
        </w:rPr>
        <w:fldChar w:fldCharType="end"/>
      </w:r>
      <w:bookmarkEnd w:id="64"/>
      <w:bookmarkEnd w:id="66"/>
    </w:p>
    <w:p>
      <w:pPr>
        <w:pStyle w:val="59"/>
        <w:ind w:firstLine="0" w:firstLineChars="0"/>
        <w:rPr>
          <w:rFonts w:hint="eastAsia" w:hAnsi="宋体"/>
        </w:rPr>
      </w:pPr>
      <w:r>
        <w:rPr>
          <w:rFonts w:hint="eastAsia" w:ascii="Times New Roman"/>
          <w:b/>
          <w:bCs/>
          <w:color w:val="000000"/>
          <w:szCs w:val="21"/>
        </w:rPr>
        <w:t>4</w:t>
      </w:r>
      <w:r>
        <w:rPr>
          <w:rFonts w:ascii="Times New Roman"/>
          <w:b/>
          <w:bCs/>
          <w:color w:val="000000"/>
          <w:szCs w:val="21"/>
        </w:rPr>
        <w:t>.1.1</w:t>
      </w:r>
      <w:r>
        <w:rPr>
          <w:rFonts w:hint="eastAsia" w:hAnsi="宋体"/>
          <w:color w:val="000000"/>
          <w:szCs w:val="21"/>
        </w:rPr>
        <w:t>　墙体饰面砂浆选用时，应</w:t>
      </w:r>
      <w:r>
        <w:rPr>
          <w:rFonts w:hint="eastAsia" w:hAnsi="宋体"/>
        </w:rPr>
        <w:t>根据墙体基层、</w:t>
      </w:r>
      <w:bookmarkEnd w:id="61"/>
      <w:r>
        <w:rPr>
          <w:rFonts w:hint="eastAsia" w:hAnsi="宋体"/>
        </w:rPr>
        <w:t>建筑美学、所处环境及施工条件等技术经济因素，合理选择墙体饰面砂浆的品种、颜色及配套材料，达到装饰和保护墙体的目的。</w:t>
      </w:r>
    </w:p>
    <w:p>
      <w:pPr>
        <w:pStyle w:val="59"/>
        <w:ind w:firstLine="0" w:firstLineChars="0"/>
      </w:pPr>
      <w:r>
        <w:rPr>
          <w:rFonts w:hint="eastAsia" w:ascii="Times New Roman" w:eastAsia="黑体"/>
          <w:b/>
          <w:bCs/>
          <w:color w:val="000000"/>
          <w:szCs w:val="21"/>
        </w:rPr>
        <w:t>4.1.2</w:t>
      </w:r>
      <w:r>
        <w:rPr>
          <w:rFonts w:hint="eastAsia" w:ascii="黑体" w:hAnsi="黑体" w:eastAsia="黑体"/>
          <w:color w:val="000000"/>
          <w:szCs w:val="21"/>
        </w:rPr>
        <w:t>　</w:t>
      </w:r>
      <w:r>
        <w:rPr>
          <w:rFonts w:hint="eastAsia"/>
        </w:rPr>
        <w:t>墙体饰面砂浆用于外墙饰面工程时，应进行基层防裂、排水等技术处理及墙体分格、造型等墙面设计。</w:t>
      </w:r>
    </w:p>
    <w:bookmarkEnd w:id="65"/>
    <w:p>
      <w:pPr>
        <w:pStyle w:val="59"/>
        <w:ind w:firstLine="0" w:firstLineChars="0"/>
      </w:pPr>
      <w:r>
        <w:rPr>
          <w:rFonts w:hint="eastAsia" w:ascii="Times New Roman" w:eastAsia="黑体"/>
          <w:b/>
          <w:bCs/>
          <w:color w:val="000000"/>
          <w:szCs w:val="21"/>
        </w:rPr>
        <w:t>4.1.3</w:t>
      </w:r>
      <w:r>
        <w:rPr>
          <w:rFonts w:hint="eastAsia"/>
        </w:rPr>
        <w:t>　墙体饰面砂浆用于既有建筑改造工程时，除应符合现行行业标准《民用建筑修缮工程查勘与设计标准》</w:t>
      </w:r>
      <w:r>
        <w:rPr>
          <w:rFonts w:hAnsi="宋体"/>
        </w:rPr>
        <w:t>JGJ/T 117</w:t>
      </w:r>
      <w:r>
        <w:rPr>
          <w:rFonts w:hint="eastAsia" w:hAnsi="宋体"/>
        </w:rPr>
        <w:t>、《既有建筑外墙改造技术规程》JGJ/T 381</w:t>
      </w:r>
      <w:r>
        <w:rPr>
          <w:rFonts w:hint="eastAsia"/>
        </w:rPr>
        <w:t>的有关规定外，尚应符合下列规定:</w:t>
      </w:r>
    </w:p>
    <w:p>
      <w:pPr>
        <w:pStyle w:val="59"/>
        <w:ind w:firstLine="422"/>
      </w:pPr>
      <w:r>
        <w:rPr>
          <w:rFonts w:hint="eastAsia" w:ascii="Times New Roman" w:eastAsia="黑体"/>
          <w:b/>
          <w:bCs/>
          <w:color w:val="000000"/>
          <w:szCs w:val="21"/>
        </w:rPr>
        <w:t>1</w:t>
      </w:r>
      <w:r>
        <w:rPr>
          <w:rFonts w:hint="eastAsia"/>
        </w:rPr>
        <w:t>　应对旧基层进行检测与评估，并应提供评估报告；</w:t>
      </w:r>
    </w:p>
    <w:p>
      <w:pPr>
        <w:pStyle w:val="59"/>
        <w:ind w:firstLine="422"/>
      </w:pPr>
      <w:r>
        <w:rPr>
          <w:rFonts w:hint="eastAsia" w:ascii="Times New Roman" w:eastAsia="黑体"/>
          <w:b/>
          <w:bCs/>
          <w:color w:val="000000"/>
          <w:szCs w:val="21"/>
        </w:rPr>
        <w:t>2</w:t>
      </w:r>
      <w:r>
        <w:rPr>
          <w:rFonts w:hint="eastAsia"/>
        </w:rPr>
        <w:t>　墙体饰面砂浆系统应与旧基层相适应，并应根据评估报告提供旧基层处理方案；</w:t>
      </w:r>
    </w:p>
    <w:p>
      <w:pPr>
        <w:pStyle w:val="59"/>
        <w:ind w:firstLine="422"/>
      </w:pPr>
      <w:r>
        <w:rPr>
          <w:rFonts w:hint="eastAsia" w:ascii="Times New Roman" w:eastAsia="黑体"/>
          <w:b/>
          <w:bCs/>
          <w:color w:val="000000"/>
          <w:szCs w:val="21"/>
        </w:rPr>
        <w:t>3</w:t>
      </w:r>
      <w:r>
        <w:rPr>
          <w:rFonts w:hint="eastAsia"/>
        </w:rPr>
        <w:t>　墙体饰面砂浆系统应与原有建筑物风格和周围环境相协调。</w:t>
      </w:r>
    </w:p>
    <w:p>
      <w:pPr>
        <w:pStyle w:val="59"/>
        <w:ind w:firstLine="0" w:firstLineChars="0"/>
      </w:pPr>
      <w:r>
        <w:rPr>
          <w:rFonts w:hint="eastAsia" w:ascii="Times New Roman" w:eastAsia="黑体"/>
          <w:b/>
          <w:bCs/>
          <w:color w:val="000000"/>
          <w:szCs w:val="21"/>
        </w:rPr>
        <w:t>4.1.4</w:t>
      </w:r>
      <w:r>
        <w:rPr>
          <w:rFonts w:hint="eastAsia"/>
        </w:rPr>
        <w:t>　墙体饰面砂浆系统所依附的基层应符合下列规定：</w:t>
      </w:r>
    </w:p>
    <w:p>
      <w:pPr>
        <w:pStyle w:val="59"/>
        <w:ind w:firstLine="422"/>
      </w:pPr>
      <w:r>
        <w:rPr>
          <w:rFonts w:hint="eastAsia" w:ascii="Times New Roman" w:eastAsia="黑体"/>
          <w:b/>
          <w:bCs/>
          <w:color w:val="000000"/>
          <w:szCs w:val="21"/>
        </w:rPr>
        <w:t>1</w:t>
      </w:r>
      <w:r>
        <w:rPr>
          <w:rFonts w:hint="eastAsia"/>
        </w:rPr>
        <w:t>　基层应牢固不开裂、不掉粉、不起砂、不空鼓、无剥离、无石灰爆裂点和无附着力不良的旧涂层等；</w:t>
      </w:r>
    </w:p>
    <w:p>
      <w:pPr>
        <w:pStyle w:val="59"/>
        <w:numPr>
          <w:ilvl w:val="255"/>
          <w:numId w:val="0"/>
        </w:numPr>
        <w:ind w:firstLine="422"/>
      </w:pPr>
      <w:r>
        <w:rPr>
          <w:rFonts w:hint="eastAsia" w:ascii="Times New Roman" w:eastAsia="黑体"/>
          <w:b/>
          <w:bCs/>
          <w:color w:val="000000"/>
          <w:szCs w:val="21"/>
        </w:rPr>
        <w:t>2</w:t>
      </w:r>
      <w:r>
        <w:rPr>
          <w:rFonts w:hint="eastAsia"/>
        </w:rPr>
        <w:t>　基层应表面平整、立面垂直、阴阳角方正和无缺棱掉角分格缝(线)应深浅一致且横平竖直；允许偏差应符合现行国家标准《建筑装饰装修工程质量验收规范》GB 50210中高级抹灰的规定，且表面应平而不光；</w:t>
      </w:r>
    </w:p>
    <w:p>
      <w:pPr>
        <w:pStyle w:val="59"/>
        <w:ind w:firstLine="422"/>
      </w:pPr>
      <w:r>
        <w:rPr>
          <w:rFonts w:hint="eastAsia" w:ascii="Times New Roman" w:eastAsia="黑体"/>
          <w:b/>
          <w:bCs/>
          <w:color w:val="000000"/>
          <w:szCs w:val="21"/>
        </w:rPr>
        <w:t>3</w:t>
      </w:r>
      <w:r>
        <w:rPr>
          <w:rFonts w:hint="eastAsia"/>
        </w:rPr>
        <w:t>　基层应清洁:表面无灰尘、无浮浆、无油迹、无锈无霉点、无盐类析出物等；</w:t>
      </w:r>
    </w:p>
    <w:p>
      <w:pPr>
        <w:pStyle w:val="59"/>
        <w:ind w:firstLine="422"/>
        <w:rPr>
          <w:rStyle w:val="35"/>
          <w:rFonts w:ascii="Calibri" w:hAnsi="Calibri"/>
          <w:kern w:val="2"/>
        </w:rPr>
      </w:pPr>
      <w:r>
        <w:rPr>
          <w:rFonts w:ascii="Times New Roman"/>
          <w:b/>
          <w:bCs/>
        </w:rPr>
        <w:t>4</w:t>
      </w:r>
      <w:r>
        <w:rPr>
          <w:rFonts w:hint="eastAsia"/>
        </w:rPr>
        <w:t>　基层应干燥：含水率不得大于10%；</w:t>
      </w:r>
    </w:p>
    <w:p>
      <w:pPr>
        <w:pStyle w:val="59"/>
        <w:ind w:firstLine="422"/>
      </w:pPr>
      <w:bookmarkStart w:id="67" w:name="OLE_LINK43"/>
      <w:r>
        <w:rPr>
          <w:rFonts w:hint="eastAsia" w:ascii="Times New Roman"/>
          <w:b/>
          <w:bCs/>
        </w:rPr>
        <w:t>5</w:t>
      </w:r>
      <w:r>
        <w:rPr>
          <w:rFonts w:hint="eastAsia"/>
        </w:rPr>
        <w:t>　封闭底漆施工时，基层表面pH值不得大于10，且基层吸水率应保持一致。</w:t>
      </w:r>
      <w:bookmarkEnd w:id="67"/>
    </w:p>
    <w:p>
      <w:pPr>
        <w:pStyle w:val="59"/>
        <w:ind w:firstLine="0" w:firstLineChars="0"/>
      </w:pPr>
      <w:r>
        <w:rPr>
          <w:rFonts w:hint="eastAsia" w:ascii="Times New Roman" w:eastAsia="黑体"/>
          <w:b/>
          <w:bCs/>
          <w:color w:val="000000"/>
          <w:szCs w:val="21"/>
        </w:rPr>
        <w:t>4.1.5</w:t>
      </w:r>
      <w:r>
        <w:rPr>
          <w:rFonts w:hint="eastAsia"/>
        </w:rPr>
        <w:t>　</w:t>
      </w:r>
      <w:bookmarkStart w:id="68" w:name="OLE_LINK30"/>
      <w:r>
        <w:rPr>
          <w:rFonts w:hint="eastAsia"/>
        </w:rPr>
        <w:t>应根据不同基层和不同的气候环境选用不同类型的封闭底漆，外墙用封闭底漆的选用应符合下列规定:</w:t>
      </w:r>
    </w:p>
    <w:p>
      <w:pPr>
        <w:pStyle w:val="59"/>
        <w:ind w:firstLine="422"/>
      </w:pPr>
      <w:bookmarkStart w:id="69" w:name="OLE_LINK33"/>
      <w:r>
        <w:rPr>
          <w:rFonts w:hint="eastAsia" w:ascii="Times New Roman" w:eastAsia="黑体"/>
          <w:b/>
          <w:bCs/>
          <w:color w:val="000000"/>
          <w:szCs w:val="21"/>
        </w:rPr>
        <w:t>1</w:t>
      </w:r>
      <w:r>
        <w:rPr>
          <w:rFonts w:hint="eastAsia"/>
        </w:rPr>
        <w:t>　</w:t>
      </w:r>
      <w:bookmarkEnd w:id="69"/>
      <w:r>
        <w:rPr>
          <w:rFonts w:hint="eastAsia"/>
        </w:rPr>
        <w:t>易产生泛碱、盐析的基层或在低温高湿气候环境下施工，宜选用</w:t>
      </w:r>
      <w:bookmarkStart w:id="70" w:name="OLE_LINK32"/>
      <w:r>
        <w:rPr>
          <w:rFonts w:hint="eastAsia"/>
        </w:rPr>
        <w:t>I</w:t>
      </w:r>
      <w:bookmarkEnd w:id="70"/>
      <w:r>
        <w:rPr>
          <w:rFonts w:hint="eastAsia"/>
        </w:rPr>
        <w:t>型封闭底漆；</w:t>
      </w:r>
    </w:p>
    <w:p>
      <w:pPr>
        <w:pStyle w:val="59"/>
        <w:ind w:firstLine="422"/>
      </w:pPr>
      <w:r>
        <w:rPr>
          <w:rFonts w:hint="eastAsia" w:ascii="Times New Roman" w:eastAsia="黑体"/>
          <w:b/>
          <w:bCs/>
          <w:color w:val="000000"/>
          <w:szCs w:val="21"/>
        </w:rPr>
        <w:t>2</w:t>
      </w:r>
      <w:r>
        <w:rPr>
          <w:rFonts w:hint="eastAsia"/>
        </w:rPr>
        <w:t>　其他基层，可使用</w:t>
      </w:r>
      <w:bookmarkStart w:id="71" w:name="OLE_LINK31"/>
      <w:r>
        <w:rPr>
          <w:rFonts w:hint="eastAsia"/>
        </w:rPr>
        <w:t>Ⅱ</w:t>
      </w:r>
      <w:bookmarkEnd w:id="71"/>
      <w:r>
        <w:rPr>
          <w:rFonts w:hint="eastAsia"/>
        </w:rPr>
        <w:t>型封闭底漆。</w:t>
      </w:r>
      <w:bookmarkEnd w:id="68"/>
      <w:bookmarkStart w:id="72" w:name="OLE_LINK38"/>
    </w:p>
    <w:p>
      <w:pPr>
        <w:pStyle w:val="59"/>
        <w:ind w:firstLine="0" w:firstLineChars="0"/>
      </w:pPr>
      <w:r>
        <w:rPr>
          <w:rFonts w:hint="eastAsia" w:ascii="Times New Roman" w:eastAsia="黑体"/>
          <w:b/>
          <w:bCs/>
          <w:color w:val="000000"/>
          <w:szCs w:val="21"/>
        </w:rPr>
        <w:t>4.1.6</w:t>
      </w:r>
      <w:r>
        <w:rPr>
          <w:rFonts w:hint="eastAsia"/>
        </w:rPr>
        <w:t>　</w:t>
      </w:r>
      <w:bookmarkEnd w:id="72"/>
      <w:r>
        <w:rPr>
          <w:rFonts w:hint="eastAsia"/>
        </w:rPr>
        <w:t>应根据不同的地区选择使用不同类型的罩面漆，罩面漆的选用应符合下列规定：</w:t>
      </w:r>
    </w:p>
    <w:p>
      <w:pPr>
        <w:pStyle w:val="59"/>
        <w:ind w:firstLine="422"/>
      </w:pPr>
      <w:r>
        <w:rPr>
          <w:rFonts w:hint="eastAsia" w:ascii="Times New Roman" w:eastAsia="黑体"/>
          <w:b/>
          <w:bCs/>
          <w:color w:val="000000"/>
          <w:szCs w:val="21"/>
        </w:rPr>
        <w:t>1</w:t>
      </w:r>
      <w:r>
        <w:rPr>
          <w:rFonts w:hint="eastAsia"/>
        </w:rPr>
        <w:t>　寒冷地区及沿海地区，宜使用优等品罩面漆或</w:t>
      </w:r>
      <w:bookmarkStart w:id="73" w:name="OLE_LINK8"/>
      <w:r>
        <w:rPr>
          <w:rFonts w:hint="eastAsia"/>
        </w:rPr>
        <w:t>外用型罩光清漆</w:t>
      </w:r>
      <w:bookmarkEnd w:id="73"/>
      <w:r>
        <w:rPr>
          <w:rFonts w:hint="eastAsia"/>
        </w:rPr>
        <w:t>；</w:t>
      </w:r>
    </w:p>
    <w:p>
      <w:pPr>
        <w:pStyle w:val="59"/>
        <w:ind w:firstLine="422"/>
      </w:pPr>
      <w:r>
        <w:rPr>
          <w:rFonts w:hint="eastAsia" w:ascii="Times New Roman" w:eastAsia="黑体"/>
          <w:b/>
          <w:bCs/>
          <w:color w:val="000000"/>
          <w:szCs w:val="21"/>
        </w:rPr>
        <w:t>2</w:t>
      </w:r>
      <w:r>
        <w:rPr>
          <w:rFonts w:hint="eastAsia"/>
        </w:rPr>
        <w:t>　其他地区，可选择使用一等品罩面漆或外用型罩光清漆。</w:t>
      </w:r>
    </w:p>
    <w:p>
      <w:pPr>
        <w:pStyle w:val="59"/>
        <w:ind w:firstLine="0" w:firstLineChars="0"/>
      </w:pPr>
      <w:r>
        <w:rPr>
          <w:rFonts w:hint="eastAsia" w:ascii="Times New Roman" w:eastAsia="黑体"/>
          <w:b/>
          <w:bCs/>
          <w:color w:val="000000"/>
          <w:szCs w:val="21"/>
        </w:rPr>
        <w:t>4.1.7</w:t>
      </w:r>
      <w:r>
        <w:rPr>
          <w:rFonts w:hint="eastAsia"/>
        </w:rPr>
        <w:t>　</w:t>
      </w:r>
      <w:bookmarkStart w:id="74" w:name="OLE_LINK39"/>
      <w:r>
        <w:rPr>
          <w:rFonts w:hint="eastAsia"/>
        </w:rPr>
        <w:t xml:space="preserve">石灰基单层装饰砂浆可直接依附于基层，其与基层的粘结强度不应小于 </w:t>
      </w:r>
      <w:r>
        <w:rPr>
          <w:rFonts w:hint="eastAsia" w:hAnsi="宋体"/>
        </w:rPr>
        <w:t>0.15 MPa</w:t>
      </w:r>
      <w:r>
        <w:rPr>
          <w:rFonts w:hint="eastAsia"/>
        </w:rPr>
        <w:t>。</w:t>
      </w:r>
    </w:p>
    <w:p>
      <w:pPr>
        <w:pStyle w:val="59"/>
        <w:ind w:firstLine="0" w:firstLineChars="0"/>
      </w:pPr>
      <w:r>
        <w:rPr>
          <w:rFonts w:hint="eastAsia" w:ascii="Times New Roman" w:eastAsia="黑体"/>
          <w:b/>
          <w:bCs/>
          <w:color w:val="000000"/>
          <w:szCs w:val="21"/>
        </w:rPr>
        <w:t>4.1.8</w:t>
      </w:r>
      <w:r>
        <w:rPr>
          <w:rFonts w:hint="eastAsia"/>
        </w:rPr>
        <w:t xml:space="preserve">　石灰基单层装饰砂浆的厚度宜为 </w:t>
      </w:r>
      <w:r>
        <w:rPr>
          <w:rFonts w:hAnsi="宋体"/>
        </w:rPr>
        <w:t>12</w:t>
      </w:r>
      <w:r>
        <w:rPr>
          <w:rFonts w:hint="eastAsia" w:hAnsi="宋体"/>
        </w:rPr>
        <w:t xml:space="preserve"> </w:t>
      </w:r>
      <w:r>
        <w:rPr>
          <w:rFonts w:hAnsi="宋体"/>
        </w:rPr>
        <w:t>mm</w:t>
      </w:r>
      <w:r>
        <w:rPr>
          <w:rFonts w:ascii="Times New Roman"/>
        </w:rPr>
        <w:t>~</w:t>
      </w:r>
      <w:r>
        <w:rPr>
          <w:rFonts w:hAnsi="宋体"/>
        </w:rPr>
        <w:t>20</w:t>
      </w:r>
      <w:r>
        <w:rPr>
          <w:rFonts w:hint="eastAsia" w:hAnsi="宋体"/>
        </w:rPr>
        <w:t xml:space="preserve"> </w:t>
      </w:r>
      <w:r>
        <w:rPr>
          <w:rFonts w:hAnsi="宋体"/>
        </w:rPr>
        <w:t>m</w:t>
      </w:r>
      <w:r>
        <w:rPr>
          <w:rFonts w:hint="eastAsia"/>
        </w:rPr>
        <w:t>m，其他饰面砂浆层的厚度宜为 3 mm</w:t>
      </w:r>
      <w:r>
        <w:t>~</w:t>
      </w:r>
      <w:r>
        <w:rPr>
          <w:rFonts w:hint="eastAsia"/>
        </w:rPr>
        <w:t>6 mm。</w:t>
      </w:r>
    </w:p>
    <w:bookmarkEnd w:id="74"/>
    <w:p>
      <w:pPr>
        <w:pStyle w:val="59"/>
        <w:spacing w:before="312" w:beforeLines="100" w:after="312" w:afterLines="100"/>
        <w:ind w:firstLine="0" w:firstLineChars="0"/>
        <w:jc w:val="center"/>
        <w:outlineLvl w:val="1"/>
        <w:rPr>
          <w:rFonts w:hint="eastAsia" w:ascii="黑体" w:hAnsi="黑体" w:eastAsia="黑体"/>
        </w:rPr>
      </w:pPr>
      <w:bookmarkStart w:id="75" w:name="_Toc193202204"/>
      <w:bookmarkStart w:id="76" w:name="_Toc31506"/>
      <w:bookmarkStart w:id="77" w:name="OLE_LINK40"/>
      <w:r>
        <w:rPr>
          <w:rFonts w:hint="eastAsia" w:ascii="Times New Roman"/>
          <w:b/>
          <w:bCs/>
        </w:rPr>
        <w:t>4.2</w:t>
      </w:r>
      <w:r>
        <w:rPr>
          <w:rFonts w:hint="eastAsia" w:ascii="黑体" w:hAnsi="黑体" w:eastAsia="黑体"/>
        </w:rPr>
        <w:t xml:space="preserve">  构 造 要 求</w:t>
      </w:r>
      <w:bookmarkEnd w:id="75"/>
      <w:bookmarkStart w:id="78" w:name="_Toc9229"/>
      <w:r>
        <w:rPr>
          <w:rFonts w:hint="eastAsia" w:ascii="黑体" w:hAnsi="黑体" w:eastAsia="黑体"/>
        </w:rPr>
        <w:fldChar w:fldCharType="begin"/>
      </w:r>
      <w:r>
        <w:rPr>
          <w:rFonts w:hint="eastAsia" w:ascii="黑体" w:hAnsi="黑体" w:eastAsia="黑体"/>
        </w:rPr>
        <w:instrText xml:space="preserve"> TC  "Construction Requirements" \l 2 </w:instrText>
      </w:r>
      <w:r>
        <w:rPr>
          <w:rFonts w:hint="eastAsia" w:ascii="黑体" w:hAnsi="黑体" w:eastAsia="黑体"/>
        </w:rPr>
        <w:fldChar w:fldCharType="end"/>
      </w:r>
      <w:bookmarkEnd w:id="76"/>
      <w:bookmarkEnd w:id="78"/>
    </w:p>
    <w:bookmarkEnd w:id="77"/>
    <w:p>
      <w:pPr>
        <w:pStyle w:val="59"/>
        <w:ind w:firstLine="0" w:firstLineChars="0"/>
      </w:pPr>
      <w:r>
        <w:rPr>
          <w:rFonts w:hint="eastAsia" w:ascii="Times New Roman" w:eastAsia="黑体"/>
          <w:b/>
          <w:bCs/>
          <w:color w:val="000000"/>
          <w:szCs w:val="21"/>
        </w:rPr>
        <w:t>4</w:t>
      </w:r>
      <w:r>
        <w:rPr>
          <w:rFonts w:ascii="Times New Roman" w:eastAsia="黑体"/>
          <w:b/>
          <w:bCs/>
          <w:color w:val="000000"/>
          <w:szCs w:val="21"/>
        </w:rPr>
        <w:t>.2.1</w:t>
      </w:r>
      <w:r>
        <w:rPr>
          <w:rFonts w:hint="eastAsia"/>
        </w:rPr>
        <w:t>　墙体饰面砂浆系统由依附于基层的封闭底漆、饰面砂浆、罩面漆及相关辅助材料组成（</w:t>
      </w:r>
      <w:r>
        <w:rPr>
          <w:rFonts w:hint="eastAsia" w:hAnsi="宋体"/>
        </w:rPr>
        <w:t>图4</w:t>
      </w:r>
      <w:r>
        <w:rPr>
          <w:rFonts w:hAnsi="宋体"/>
        </w:rPr>
        <w:t>.2.1</w:t>
      </w:r>
      <w:r>
        <w:rPr>
          <w:rFonts w:hint="eastAsia" w:hAnsi="宋体"/>
        </w:rPr>
        <w:t>）</w:t>
      </w:r>
      <w:r>
        <w:rPr>
          <w:rFonts w:hint="eastAsia"/>
        </w:rPr>
        <w:t>，其中外墙应使用罩面漆，内墙可选用罩面漆。</w:t>
      </w:r>
    </w:p>
    <w:p>
      <w:pPr>
        <w:pStyle w:val="59"/>
        <w:ind w:firstLine="0" w:firstLineChars="0"/>
        <w:jc w:val="center"/>
      </w:pPr>
      <w:r>
        <w:object>
          <v:shape id="_x0000_i1025" o:spt="75" type="#_x0000_t75" style="height:153.25pt;width:133pt;" o:ole="t" filled="f" o:preferrelative="t" stroked="f" coordsize="21600,21600">
            <v:path/>
            <v:fill on="f" focussize="0,0"/>
            <v:stroke on="f" joinstyle="miter"/>
            <v:imagedata r:id="rId15" o:title=""/>
            <o:lock v:ext="edit" aspectratio="f"/>
            <w10:wrap type="none"/>
            <w10:anchorlock/>
          </v:shape>
          <o:OLEObject Type="Embed" ProgID="ZWCAD.Drawing" ShapeID="_x0000_i1025" DrawAspect="Content" ObjectID="_1468075725" r:id="rId14">
            <o:LockedField>false</o:LockedField>
          </o:OLEObject>
        </w:object>
      </w:r>
    </w:p>
    <w:p>
      <w:pPr>
        <w:pStyle w:val="59"/>
        <w:ind w:firstLine="0" w:firstLineChars="0"/>
        <w:jc w:val="center"/>
      </w:pPr>
      <w:r>
        <w:rPr>
          <w:rFonts w:hint="eastAsia"/>
        </w:rPr>
        <w:t>图4.2.1 墙体饰面砂浆系统基本构造</w:t>
      </w:r>
    </w:p>
    <w:p>
      <w:pPr>
        <w:pStyle w:val="59"/>
        <w:ind w:firstLine="0" w:firstLineChars="0"/>
        <w:jc w:val="center"/>
      </w:pPr>
      <w:r>
        <w:rPr>
          <w:rFonts w:hint="eastAsia"/>
        </w:rPr>
        <w:t>1—封闭底漆；2—墙体饰面砂浆；3—罩面漆</w:t>
      </w:r>
    </w:p>
    <w:p>
      <w:pPr>
        <w:pStyle w:val="59"/>
        <w:ind w:firstLine="0" w:firstLineChars="0"/>
      </w:pPr>
      <w:r>
        <w:rPr>
          <w:rFonts w:hint="eastAsia" w:ascii="Times New Roman" w:eastAsia="黑体"/>
          <w:b/>
          <w:bCs/>
          <w:color w:val="000000"/>
          <w:szCs w:val="21"/>
        </w:rPr>
        <w:t>4.2.2</w:t>
      </w:r>
      <w:r>
        <w:rPr>
          <w:rFonts w:hint="eastAsia"/>
        </w:rPr>
        <w:t>　根据建筑物的特点，应对基层做下列必要的构造设计：</w:t>
      </w:r>
    </w:p>
    <w:p>
      <w:pPr>
        <w:pStyle w:val="59"/>
        <w:ind w:firstLine="422"/>
      </w:pPr>
      <w:r>
        <w:rPr>
          <w:rFonts w:hint="eastAsia" w:ascii="Times New Roman" w:eastAsia="黑体"/>
          <w:b/>
          <w:bCs/>
          <w:color w:val="000000"/>
          <w:szCs w:val="21"/>
        </w:rPr>
        <w:t>1</w:t>
      </w:r>
      <w:r>
        <w:rPr>
          <w:rFonts w:hint="eastAsia"/>
        </w:rPr>
        <w:t>　檐口、窗台底部等，应设置滴水线或滴水槽等构造措施</w:t>
      </w:r>
      <w:r>
        <w:rPr>
          <w:rFonts w:hint="eastAsia" w:hAnsi="宋体"/>
        </w:rPr>
        <w:t>（图4.2.2）</w:t>
      </w:r>
      <w:r>
        <w:rPr>
          <w:rFonts w:hint="eastAsia"/>
        </w:rPr>
        <w:t>；</w:t>
      </w:r>
    </w:p>
    <w:p>
      <w:pPr>
        <w:pStyle w:val="59"/>
        <w:ind w:firstLine="422"/>
      </w:pPr>
      <w:r>
        <w:rPr>
          <w:rFonts w:hint="eastAsia" w:ascii="Times New Roman" w:eastAsia="黑体"/>
          <w:b/>
          <w:bCs/>
          <w:color w:val="000000"/>
          <w:szCs w:val="21"/>
        </w:rPr>
        <w:t>2</w:t>
      </w:r>
      <w:r>
        <w:rPr>
          <w:rFonts w:hint="eastAsia"/>
        </w:rPr>
        <w:t>　女儿墙及阳台的压顶，其粉刷面应有3%</w:t>
      </w:r>
      <w:r>
        <w:rPr>
          <w:rFonts w:ascii="Times New Roman"/>
        </w:rPr>
        <w:t>~</w:t>
      </w:r>
      <w:r>
        <w:rPr>
          <w:rFonts w:hint="eastAsia"/>
        </w:rPr>
        <w:t>5%的指向内侧的泛水坡度。</w:t>
      </w:r>
    </w:p>
    <w:tbl>
      <w:tblPr>
        <w:tblStyle w:val="2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27"/>
        <w:gridCol w:w="49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Borders>
              <w:tl2br w:val="nil"/>
              <w:tr2bl w:val="nil"/>
            </w:tcBorders>
            <w:vAlign w:val="center"/>
          </w:tcPr>
          <w:p>
            <w:pPr>
              <w:pStyle w:val="59"/>
              <w:ind w:firstLine="0" w:firstLineChars="0"/>
              <w:jc w:val="center"/>
            </w:pPr>
            <w:r>
              <w:object>
                <v:shape id="_x0000_i1026" o:spt="75" type="#_x0000_t75" style="height:153.8pt;width:181.65pt;" o:ole="t" filled="f" o:preferrelative="t" stroked="f" coordsize="21600,21600">
                  <v:path/>
                  <v:fill on="f" focussize="0,0"/>
                  <v:stroke on="f" joinstyle="miter"/>
                  <v:imagedata r:id="rId17" o:title=""/>
                  <o:lock v:ext="edit" aspectratio="f"/>
                  <w10:wrap type="none"/>
                  <w10:anchorlock/>
                </v:shape>
                <o:OLEObject Type="Embed" ProgID="ZWCAD.Drawing" ShapeID="_x0000_i1026" DrawAspect="Content" ObjectID="_1468075726" r:id="rId16">
                  <o:LockedField>false</o:LockedField>
                </o:OLEObject>
              </w:object>
            </w:r>
          </w:p>
        </w:tc>
        <w:tc>
          <w:tcPr>
            <w:tcW w:w="4927" w:type="dxa"/>
            <w:tcBorders>
              <w:tl2br w:val="nil"/>
              <w:tr2bl w:val="nil"/>
            </w:tcBorders>
            <w:vAlign w:val="center"/>
          </w:tcPr>
          <w:p>
            <w:pPr>
              <w:pStyle w:val="59"/>
              <w:ind w:firstLine="0" w:firstLineChars="0"/>
              <w:jc w:val="center"/>
            </w:pPr>
            <w:r>
              <w:object>
                <v:shape id="_x0000_i1027" o:spt="75" type="#_x0000_t75" style="height:152.9pt;width:167.15pt;" o:ole="t" filled="f" o:preferrelative="t" stroked="f" coordsize="21600,21600">
                  <v:path/>
                  <v:fill on="f" focussize="0,0"/>
                  <v:stroke on="f" joinstyle="miter"/>
                  <v:imagedata r:id="rId19" o:title=""/>
                  <o:lock v:ext="edit" aspectratio="f"/>
                  <w10:wrap type="none"/>
                  <w10:anchorlock/>
                </v:shape>
                <o:OLEObject Type="Embed" ProgID="ZWCAD.Drawing" ShapeID="_x0000_i1027" DrawAspect="Content" ObjectID="_1468075727" r:id="rId18">
                  <o:LockedField>false</o:LockedField>
                </o:OLEObject>
              </w:objec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9" w:hRule="atLeast"/>
        </w:trPr>
        <w:tc>
          <w:tcPr>
            <w:tcW w:w="4927" w:type="dxa"/>
            <w:tcBorders>
              <w:tl2br w:val="nil"/>
              <w:tr2bl w:val="nil"/>
            </w:tcBorders>
            <w:vAlign w:val="center"/>
          </w:tcPr>
          <w:p>
            <w:pPr>
              <w:spacing w:line="240" w:lineRule="auto"/>
              <w:jc w:val="center"/>
            </w:pPr>
            <w:r>
              <w:object>
                <v:shape id="_x0000_i1028" o:spt="75" type="#_x0000_t75" style="height:172.55pt;width:142.55pt;" o:ole="t" filled="f" o:preferrelative="t" stroked="f" coordsize="21600,21600">
                  <v:path/>
                  <v:fill on="f" focussize="0,0"/>
                  <v:stroke on="f" joinstyle="miter"/>
                  <v:imagedata r:id="rId21" o:title=""/>
                  <o:lock v:ext="edit" aspectratio="f"/>
                  <w10:wrap type="none"/>
                  <w10:anchorlock/>
                </v:shape>
                <o:OLEObject Type="Embed" ProgID="ZWCAD.Drawing" ShapeID="_x0000_i1028" DrawAspect="Content" ObjectID="_1468075728" r:id="rId20">
                  <o:LockedField>false</o:LockedField>
                </o:OLEObject>
              </w:object>
            </w:r>
          </w:p>
          <w:p>
            <w:pPr>
              <w:spacing w:line="240" w:lineRule="auto"/>
              <w:jc w:val="center"/>
            </w:pPr>
            <w:r>
              <w:rPr>
                <w:rFonts w:ascii="Times New Roman" w:hAnsi="Times New Roman"/>
              </w:rPr>
              <w:t>（a）无外保温层</w:t>
            </w:r>
          </w:p>
        </w:tc>
        <w:tc>
          <w:tcPr>
            <w:tcW w:w="4927" w:type="dxa"/>
            <w:tcBorders>
              <w:tl2br w:val="nil"/>
              <w:tr2bl w:val="nil"/>
            </w:tcBorders>
            <w:vAlign w:val="center"/>
          </w:tcPr>
          <w:p>
            <w:pPr>
              <w:spacing w:line="240" w:lineRule="auto"/>
              <w:jc w:val="center"/>
            </w:pPr>
            <w:r>
              <w:object>
                <v:shape id="_x0000_i1029" o:spt="75" type="#_x0000_t75" style="height:175.2pt;width:147.8pt;" o:ole="t" filled="f" o:preferrelative="t" stroked="f" coordsize="21600,21600">
                  <v:path/>
                  <v:fill on="f" focussize="0,0"/>
                  <v:stroke on="f" joinstyle="miter"/>
                  <v:imagedata r:id="rId23" o:title=""/>
                  <o:lock v:ext="edit" aspectratio="f"/>
                  <w10:wrap type="none"/>
                  <w10:anchorlock/>
                </v:shape>
                <o:OLEObject Type="Embed" ProgID="ZWCAD.Drawing" ShapeID="_x0000_i1029" DrawAspect="Content" ObjectID="_1468075729" r:id="rId22">
                  <o:LockedField>false</o:LockedField>
                </o:OLEObject>
              </w:object>
            </w:r>
          </w:p>
          <w:p>
            <w:pPr>
              <w:pStyle w:val="59"/>
              <w:ind w:firstLine="420"/>
              <w:jc w:val="center"/>
            </w:pPr>
            <w:r>
              <w:rPr>
                <w:rFonts w:hint="eastAsia"/>
              </w:rPr>
              <w:t>（b）有外保温层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7" w:hRule="atLeast"/>
        </w:trPr>
        <w:tc>
          <w:tcPr>
            <w:tcW w:w="9854" w:type="dxa"/>
            <w:gridSpan w:val="2"/>
            <w:tcBorders>
              <w:tl2br w:val="nil"/>
              <w:tr2bl w:val="nil"/>
            </w:tcBorders>
            <w:vAlign w:val="center"/>
          </w:tcPr>
          <w:p>
            <w:pPr>
              <w:pStyle w:val="59"/>
              <w:ind w:firstLine="420"/>
              <w:jc w:val="center"/>
            </w:pPr>
            <w:r>
              <w:rPr>
                <w:rFonts w:hint="eastAsia"/>
              </w:rPr>
              <w:t>图4.2.2 窗口处理节点图</w:t>
            </w:r>
          </w:p>
        </w:tc>
      </w:tr>
    </w:tbl>
    <w:p>
      <w:pPr>
        <w:pStyle w:val="59"/>
        <w:ind w:firstLine="420"/>
      </w:pPr>
    </w:p>
    <w:p>
      <w:pPr>
        <w:pStyle w:val="59"/>
        <w:ind w:firstLine="0" w:firstLineChars="0"/>
        <w:rPr>
          <w:highlight w:val="none"/>
        </w:rPr>
      </w:pPr>
      <w:r>
        <w:rPr>
          <w:rFonts w:hint="eastAsia" w:ascii="Times New Roman" w:eastAsia="黑体"/>
          <w:b/>
          <w:bCs/>
          <w:color w:val="000000"/>
          <w:szCs w:val="21"/>
        </w:rPr>
        <w:t>4.2.3</w:t>
      </w:r>
      <w:r>
        <w:rPr>
          <w:rFonts w:hint="eastAsia"/>
        </w:rPr>
        <w:t>　外墙</w:t>
      </w:r>
      <w:r>
        <w:rPr>
          <w:rFonts w:hint="eastAsia"/>
          <w:highlight w:val="none"/>
        </w:rPr>
        <w:t>用墙体饰面砂浆应设置分格缝，并应符合下列规定：</w:t>
      </w:r>
    </w:p>
    <w:p>
      <w:pPr>
        <w:pStyle w:val="59"/>
        <w:ind w:firstLine="422"/>
      </w:pPr>
      <w:r>
        <w:rPr>
          <w:rFonts w:hint="eastAsia" w:ascii="Times New Roman" w:eastAsia="黑体"/>
          <w:b/>
          <w:bCs/>
          <w:color w:val="000000"/>
          <w:szCs w:val="21"/>
          <w:highlight w:val="none"/>
        </w:rPr>
        <w:t>1</w:t>
      </w:r>
      <w:r>
        <w:rPr>
          <w:rFonts w:hint="eastAsia"/>
          <w:highlight w:val="none"/>
        </w:rPr>
        <w:t>　分格缝可与</w:t>
      </w:r>
      <w:r>
        <w:rPr>
          <w:rFonts w:hint="eastAsia"/>
        </w:rPr>
        <w:t>基层的分格缝相一致，不应覆盖墙体变形缝。</w:t>
      </w:r>
    </w:p>
    <w:p>
      <w:pPr>
        <w:pStyle w:val="59"/>
        <w:ind w:firstLine="422"/>
      </w:pPr>
      <w:r>
        <w:rPr>
          <w:rFonts w:hint="eastAsia" w:ascii="Times New Roman" w:eastAsia="黑体"/>
          <w:b/>
          <w:bCs/>
          <w:color w:val="000000"/>
          <w:szCs w:val="21"/>
        </w:rPr>
        <w:t>2</w:t>
      </w:r>
      <w:r>
        <w:rPr>
          <w:rFonts w:hint="eastAsia"/>
        </w:rPr>
        <w:t xml:space="preserve">　外墙大面积施工时，应设置水平和垂直分格缝。水平分格缝的间距不宜大于 4 m，垂直分格缝宜按墙面面积设置，且分格面积不宜大于 </w:t>
      </w:r>
      <w:r>
        <w:rPr>
          <w:rFonts w:hAnsi="宋体"/>
        </w:rPr>
        <w:t>30</w:t>
      </w:r>
      <w:r>
        <w:rPr>
          <w:rFonts w:hint="eastAsia" w:hAnsi="宋体"/>
        </w:rPr>
        <w:t xml:space="preserve"> </w:t>
      </w:r>
      <w:r>
        <w:rPr>
          <w:rFonts w:hAnsi="宋体"/>
        </w:rPr>
        <w:t>㎡</w:t>
      </w:r>
      <w:r>
        <w:rPr>
          <w:rFonts w:hint="eastAsia"/>
        </w:rPr>
        <w:t>。</w:t>
      </w:r>
    </w:p>
    <w:p>
      <w:pPr>
        <w:widowControl/>
        <w:adjustRightInd/>
        <w:spacing w:line="240" w:lineRule="auto"/>
        <w:jc w:val="left"/>
        <w:rPr>
          <w:rFonts w:ascii="宋体" w:hAnsi="Times New Roman"/>
          <w:kern w:val="0"/>
          <w:szCs w:val="20"/>
        </w:rPr>
      </w:pPr>
      <w:r>
        <w:br w:type="page"/>
      </w:r>
    </w:p>
    <w:sdt>
      <w:sdtPr>
        <w:tag w:val="NEW_STAND_NAME"/>
        <w:id w:val="-1054237951"/>
        <w:placeholder>
          <w:docPart w:val="304617F209374B0B877B30C2B0D71A57"/>
        </w:placeholder>
      </w:sdtPr>
      <w:sdtContent>
        <w:p>
          <w:pPr>
            <w:pStyle w:val="180"/>
            <w:numPr>
              <w:ilvl w:val="0"/>
              <w:numId w:val="33"/>
            </w:numPr>
            <w:spacing w:before="312" w:beforeLines="100" w:after="312" w:afterLines="100"/>
            <w:outlineLvl w:val="0"/>
            <w:rPr>
              <w:rFonts w:hint="eastAsia"/>
            </w:rPr>
          </w:pPr>
          <w:bookmarkStart w:id="79" w:name="_Toc22796"/>
          <w:r>
            <w:rPr>
              <w:rFonts w:hint="eastAsia" w:ascii="宋体" w:hAnsi="宋体" w:eastAsia="宋体"/>
            </w:rPr>
            <w:t>施   工</w:t>
          </w:r>
          <w:bookmarkStart w:id="80" w:name="_Toc18290"/>
          <w:r>
            <w:rPr>
              <w:rFonts w:hint="eastAsia" w:ascii="宋体" w:hAnsi="宋体" w:eastAsia="宋体"/>
            </w:rPr>
            <w:fldChar w:fldCharType="begin"/>
          </w:r>
          <w:r>
            <w:rPr>
              <w:rFonts w:hint="eastAsia" w:ascii="宋体" w:hAnsi="宋体" w:eastAsia="宋体"/>
            </w:rPr>
            <w:instrText xml:space="preserve"> TC  Construcion \l 1 </w:instrText>
          </w:r>
          <w:r>
            <w:rPr>
              <w:rFonts w:hint="eastAsia" w:ascii="宋体" w:hAnsi="宋体" w:eastAsia="宋体"/>
            </w:rPr>
            <w:fldChar w:fldCharType="end"/>
          </w:r>
        </w:p>
      </w:sdtContent>
    </w:sdt>
    <w:bookmarkEnd w:id="79"/>
    <w:bookmarkEnd w:id="80"/>
    <w:p>
      <w:pPr>
        <w:pStyle w:val="59"/>
        <w:spacing w:before="312" w:beforeLines="100" w:after="312" w:afterLines="100"/>
        <w:ind w:firstLine="0" w:firstLineChars="0"/>
        <w:jc w:val="center"/>
        <w:outlineLvl w:val="1"/>
        <w:rPr>
          <w:rFonts w:ascii="Times New Roman"/>
          <w:b/>
          <w:bCs/>
        </w:rPr>
      </w:pPr>
      <w:bookmarkStart w:id="81" w:name="_Toc193202205"/>
      <w:bookmarkStart w:id="82" w:name="_Toc26925"/>
      <w:r>
        <w:rPr>
          <w:rFonts w:hint="eastAsia" w:ascii="Times New Roman"/>
          <w:b/>
          <w:bCs/>
        </w:rPr>
        <w:t>5</w:t>
      </w:r>
      <w:r>
        <w:rPr>
          <w:rFonts w:ascii="Times New Roman"/>
          <w:b/>
          <w:bCs/>
        </w:rPr>
        <w:t>.1  一</w:t>
      </w:r>
      <w:r>
        <w:rPr>
          <w:rFonts w:hint="eastAsia" w:ascii="Times New Roman"/>
          <w:b/>
          <w:bCs/>
        </w:rPr>
        <w:t xml:space="preserve"> </w:t>
      </w:r>
      <w:r>
        <w:rPr>
          <w:rFonts w:ascii="Times New Roman"/>
          <w:b/>
          <w:bCs/>
        </w:rPr>
        <w:t>般</w:t>
      </w:r>
      <w:r>
        <w:rPr>
          <w:rFonts w:hint="eastAsia" w:ascii="Times New Roman"/>
          <w:b/>
          <w:bCs/>
        </w:rPr>
        <w:t xml:space="preserve"> </w:t>
      </w:r>
      <w:r>
        <w:rPr>
          <w:rFonts w:ascii="Times New Roman"/>
          <w:b/>
          <w:bCs/>
        </w:rPr>
        <w:t>规</w:t>
      </w:r>
      <w:r>
        <w:rPr>
          <w:rFonts w:hint="eastAsia" w:ascii="Times New Roman"/>
          <w:b/>
          <w:bCs/>
        </w:rPr>
        <w:t xml:space="preserve"> </w:t>
      </w:r>
      <w:r>
        <w:rPr>
          <w:rFonts w:ascii="Times New Roman"/>
          <w:b/>
          <w:bCs/>
        </w:rPr>
        <w:t>定</w:t>
      </w:r>
      <w:bookmarkEnd w:id="81"/>
      <w:bookmarkStart w:id="83" w:name="_Toc4151"/>
      <w:r>
        <w:rPr>
          <w:rFonts w:ascii="Times New Roman"/>
          <w:b/>
          <w:bCs/>
        </w:rPr>
        <w:fldChar w:fldCharType="begin"/>
      </w:r>
      <w:r>
        <w:rPr>
          <w:rFonts w:ascii="Times New Roman"/>
          <w:b/>
          <w:bCs/>
        </w:rPr>
        <w:instrText xml:space="preserve"> TC  "General Requirements" \l 2 </w:instrText>
      </w:r>
      <w:r>
        <w:rPr>
          <w:rFonts w:ascii="Times New Roman"/>
          <w:b/>
          <w:bCs/>
        </w:rPr>
        <w:fldChar w:fldCharType="end"/>
      </w:r>
      <w:bookmarkEnd w:id="82"/>
      <w:bookmarkEnd w:id="83"/>
    </w:p>
    <w:p>
      <w:pPr>
        <w:pStyle w:val="59"/>
        <w:ind w:firstLine="0" w:firstLineChars="0"/>
        <w:rPr>
          <w:rFonts w:hint="eastAsia" w:hAnsi="宋体"/>
        </w:rPr>
      </w:pPr>
      <w:r>
        <w:rPr>
          <w:rFonts w:hint="eastAsia" w:ascii="Times New Roman"/>
          <w:b/>
          <w:bCs/>
          <w:color w:val="000000"/>
          <w:szCs w:val="21"/>
        </w:rPr>
        <w:t>5</w:t>
      </w:r>
      <w:r>
        <w:rPr>
          <w:rFonts w:ascii="Times New Roman"/>
          <w:b/>
          <w:bCs/>
          <w:color w:val="000000"/>
          <w:szCs w:val="21"/>
        </w:rPr>
        <w:t>.1.1</w:t>
      </w:r>
      <w:r>
        <w:rPr>
          <w:rFonts w:hint="eastAsia" w:hAnsi="宋体"/>
          <w:color w:val="000000"/>
          <w:szCs w:val="21"/>
        </w:rPr>
        <w:t>　</w:t>
      </w:r>
      <w:r>
        <w:rPr>
          <w:rFonts w:hint="eastAsia" w:hAnsi="宋体"/>
        </w:rPr>
        <w:t>墙体饰面砂浆饰面工程的施工应满足现行行业标准《建筑涂饰工程施工及验收规程》</w:t>
      </w:r>
      <w:r>
        <w:rPr>
          <w:rFonts w:hAnsi="宋体"/>
        </w:rPr>
        <w:t>JGJ/T</w:t>
      </w:r>
      <w:r>
        <w:rPr>
          <w:rFonts w:hint="eastAsia" w:hAnsi="宋体"/>
        </w:rPr>
        <w:t xml:space="preserve"> </w:t>
      </w:r>
      <w:r>
        <w:rPr>
          <w:rFonts w:hAnsi="宋体"/>
        </w:rPr>
        <w:t>29</w:t>
      </w:r>
      <w:r>
        <w:rPr>
          <w:rFonts w:hint="eastAsia" w:hAnsi="宋体"/>
        </w:rPr>
        <w:t>的有关规定。</w:t>
      </w:r>
    </w:p>
    <w:p>
      <w:pPr>
        <w:pStyle w:val="59"/>
        <w:ind w:firstLine="0" w:firstLineChars="0"/>
        <w:rPr>
          <w:rFonts w:hint="eastAsia" w:hAnsi="宋体"/>
        </w:rPr>
      </w:pPr>
      <w:r>
        <w:rPr>
          <w:rFonts w:hint="eastAsia" w:ascii="Times New Roman"/>
          <w:b/>
          <w:bCs/>
          <w:color w:val="000000"/>
          <w:szCs w:val="21"/>
        </w:rPr>
        <w:t>5.1.2</w:t>
      </w:r>
      <w:r>
        <w:rPr>
          <w:rFonts w:hint="eastAsia" w:hAnsi="宋体"/>
          <w:color w:val="000000"/>
          <w:szCs w:val="21"/>
        </w:rPr>
        <w:t>　</w:t>
      </w:r>
      <w:r>
        <w:rPr>
          <w:rFonts w:hint="eastAsia" w:hAnsi="宋体"/>
        </w:rPr>
        <w:t>墙体饰面砂浆饰面工程的施工应编制专项施工方案，并进行技术交底，施工人员应经过培训并经考核合格。</w:t>
      </w:r>
    </w:p>
    <w:p>
      <w:pPr>
        <w:pStyle w:val="59"/>
        <w:ind w:firstLine="0" w:firstLineChars="0"/>
        <w:rPr>
          <w:rFonts w:hint="eastAsia" w:hAnsi="宋体"/>
        </w:rPr>
      </w:pPr>
      <w:r>
        <w:rPr>
          <w:rFonts w:hint="eastAsia" w:ascii="Times New Roman"/>
          <w:b/>
          <w:bCs/>
          <w:color w:val="000000"/>
          <w:szCs w:val="21"/>
        </w:rPr>
        <w:t>5.1.3</w:t>
      </w:r>
      <w:r>
        <w:rPr>
          <w:rFonts w:hint="eastAsia" w:hAnsi="宋体"/>
        </w:rPr>
        <w:t>　墙体饰面砂浆饰面工程的施工应在基层验收合格后进行。</w:t>
      </w:r>
    </w:p>
    <w:p>
      <w:pPr>
        <w:pStyle w:val="59"/>
        <w:ind w:firstLine="0" w:firstLineChars="0"/>
        <w:rPr>
          <w:rFonts w:hint="eastAsia" w:hAnsi="宋体"/>
        </w:rPr>
      </w:pPr>
      <w:r>
        <w:rPr>
          <w:rFonts w:hint="eastAsia" w:ascii="Times New Roman"/>
          <w:b/>
          <w:bCs/>
          <w:color w:val="000000"/>
          <w:szCs w:val="21"/>
        </w:rPr>
        <w:t>5.1.4　</w:t>
      </w:r>
      <w:r>
        <w:rPr>
          <w:rFonts w:hint="eastAsia" w:hAnsi="宋体"/>
        </w:rPr>
        <w:t>墙体饰面砂浆饰面工程大面积施工前，应在现场采用相同材料、构造做法和工艺制作样板墙，同时做好施工记录以及双方认可的检验记录，并保留至竣工。</w:t>
      </w:r>
    </w:p>
    <w:p>
      <w:pPr>
        <w:pStyle w:val="59"/>
        <w:ind w:firstLine="0" w:firstLineChars="0"/>
        <w:rPr>
          <w:rFonts w:hint="eastAsia" w:hAnsi="宋体"/>
        </w:rPr>
      </w:pPr>
      <w:r>
        <w:rPr>
          <w:rFonts w:hint="eastAsia" w:ascii="Times New Roman"/>
          <w:b/>
          <w:bCs/>
          <w:color w:val="000000"/>
          <w:szCs w:val="21"/>
        </w:rPr>
        <w:t>5.1.5</w:t>
      </w:r>
      <w:r>
        <w:rPr>
          <w:rFonts w:hint="eastAsia" w:hAnsi="宋体"/>
        </w:rPr>
        <w:t>　墙体饰面砂浆饰面工程施工作业环境应符合下列规定：</w:t>
      </w:r>
    </w:p>
    <w:p>
      <w:pPr>
        <w:pStyle w:val="59"/>
        <w:ind w:firstLine="422"/>
        <w:rPr>
          <w:rFonts w:hint="eastAsia" w:hAnsi="宋体"/>
          <w:highlight w:val="yellow"/>
        </w:rPr>
      </w:pPr>
      <w:r>
        <w:rPr>
          <w:rFonts w:ascii="Times New Roman"/>
          <w:b/>
          <w:bCs/>
        </w:rPr>
        <w:t>1</w:t>
      </w:r>
      <w:r>
        <w:rPr>
          <w:rFonts w:hint="eastAsia" w:hAnsi="宋体"/>
        </w:rPr>
        <w:t xml:space="preserve"> 施工环境温度应不低于 </w:t>
      </w:r>
      <w:r>
        <w:rPr>
          <w:rFonts w:hAnsi="宋体"/>
        </w:rPr>
        <w:t>5</w:t>
      </w:r>
      <w:r>
        <w:rPr>
          <w:rFonts w:hint="eastAsia" w:hAnsi="宋体"/>
        </w:rPr>
        <w:t xml:space="preserve"> </w:t>
      </w:r>
      <w:r>
        <w:rPr>
          <w:rFonts w:hAnsi="宋体"/>
        </w:rPr>
        <w:t>℃，且不宜高于</w:t>
      </w:r>
      <w:r>
        <w:rPr>
          <w:rFonts w:hint="eastAsia" w:hAnsi="宋体"/>
        </w:rPr>
        <w:t xml:space="preserve"> </w:t>
      </w:r>
      <w:r>
        <w:rPr>
          <w:rFonts w:hAnsi="宋体"/>
        </w:rPr>
        <w:t>35</w:t>
      </w:r>
      <w:r>
        <w:rPr>
          <w:rFonts w:hint="eastAsia" w:hAnsi="宋体"/>
        </w:rPr>
        <w:t xml:space="preserve"> </w:t>
      </w:r>
      <w:r>
        <w:rPr>
          <w:rFonts w:hAnsi="宋体"/>
        </w:rPr>
        <w:t>℃</w:t>
      </w:r>
      <w:r>
        <w:rPr>
          <w:rFonts w:hint="eastAsia" w:hAnsi="宋体"/>
        </w:rPr>
        <w:t>；</w:t>
      </w:r>
      <w:r>
        <w:rPr>
          <w:rFonts w:hAnsi="宋体"/>
        </w:rPr>
        <w:t>施工后</w:t>
      </w:r>
      <w:r>
        <w:rPr>
          <w:rFonts w:hint="eastAsia" w:hAnsi="宋体"/>
        </w:rPr>
        <w:t xml:space="preserve"> </w:t>
      </w:r>
      <w:r>
        <w:rPr>
          <w:rFonts w:hAnsi="宋体"/>
        </w:rPr>
        <w:t>48</w:t>
      </w:r>
      <w:r>
        <w:rPr>
          <w:rFonts w:hint="eastAsia" w:hAnsi="宋体"/>
        </w:rPr>
        <w:t xml:space="preserve"> </w:t>
      </w:r>
      <w:r>
        <w:rPr>
          <w:rFonts w:hAnsi="宋体"/>
        </w:rPr>
        <w:t>h内，环境温度不宜低于</w:t>
      </w:r>
      <w:r>
        <w:rPr>
          <w:rFonts w:hint="eastAsia" w:hAnsi="宋体"/>
        </w:rPr>
        <w:t xml:space="preserve"> </w:t>
      </w:r>
      <w:r>
        <w:rPr>
          <w:rFonts w:hAnsi="宋体"/>
        </w:rPr>
        <w:t>5</w:t>
      </w:r>
      <w:r>
        <w:rPr>
          <w:rFonts w:hint="eastAsia" w:hAnsi="宋体"/>
        </w:rPr>
        <w:t xml:space="preserve"> </w:t>
      </w:r>
      <w:r>
        <w:rPr>
          <w:rFonts w:hAnsi="宋体"/>
        </w:rPr>
        <w:t>℃</w:t>
      </w:r>
      <w:r>
        <w:rPr>
          <w:rFonts w:hint="eastAsia" w:hAnsi="宋体"/>
        </w:rPr>
        <w:t>；空气相对湿度宜小于 70%</w:t>
      </w:r>
      <w:r>
        <w:rPr>
          <w:rStyle w:val="35"/>
          <w:rFonts w:hint="eastAsia" w:ascii="Calibri" w:hAnsi="Calibri"/>
          <w:kern w:val="2"/>
        </w:rPr>
        <w:t>。</w:t>
      </w:r>
    </w:p>
    <w:p>
      <w:pPr>
        <w:pStyle w:val="59"/>
        <w:ind w:firstLine="422"/>
        <w:rPr>
          <w:rFonts w:hint="eastAsia" w:hAnsi="宋体"/>
        </w:rPr>
      </w:pPr>
      <w:r>
        <w:rPr>
          <w:rFonts w:hint="eastAsia" w:ascii="Times New Roman"/>
          <w:b/>
          <w:bCs/>
        </w:rPr>
        <w:t>2</w:t>
      </w:r>
      <w:r>
        <w:rPr>
          <w:rFonts w:hint="eastAsia" w:hAnsi="宋体"/>
        </w:rPr>
        <w:t xml:space="preserve"> 当遇到五级及以上大风和雨雪天气时，不得进行室外工程施工；</w:t>
      </w:r>
    </w:p>
    <w:p>
      <w:pPr>
        <w:pStyle w:val="59"/>
        <w:ind w:firstLine="422"/>
        <w:rPr>
          <w:rFonts w:hint="eastAsia" w:hAnsi="宋体"/>
        </w:rPr>
      </w:pPr>
      <w:r>
        <w:rPr>
          <w:rFonts w:hint="eastAsia" w:ascii="Times New Roman"/>
          <w:b/>
          <w:bCs/>
        </w:rPr>
        <w:t>3</w:t>
      </w:r>
      <w:r>
        <w:rPr>
          <w:rFonts w:hint="eastAsia" w:hAnsi="宋体"/>
        </w:rPr>
        <w:t xml:space="preserve"> 夏季施工，工作面应避免阳光直射，必要时可搭设防晒布遮挡墙面。</w:t>
      </w:r>
    </w:p>
    <w:p>
      <w:pPr>
        <w:pStyle w:val="59"/>
        <w:ind w:firstLine="0" w:firstLineChars="0"/>
        <w:rPr>
          <w:rFonts w:hint="eastAsia" w:hAnsi="宋体"/>
        </w:rPr>
      </w:pPr>
      <w:r>
        <w:rPr>
          <w:rFonts w:hint="eastAsia" w:ascii="Times New Roman"/>
          <w:b/>
          <w:bCs/>
          <w:color w:val="000000"/>
          <w:szCs w:val="21"/>
        </w:rPr>
        <w:t>5.1.6</w:t>
      </w:r>
      <w:r>
        <w:rPr>
          <w:rFonts w:hint="eastAsia" w:hAnsi="宋体"/>
        </w:rPr>
        <w:t>　施工前做好所有与施工工作面相接触的成品、线条和非涂饰部位的遮盖保护，避免污染；施工过程中应做好半成品、成品的保护，防止涂层受到沾污及外力破损。</w:t>
      </w:r>
    </w:p>
    <w:p>
      <w:pPr>
        <w:pStyle w:val="59"/>
        <w:ind w:firstLine="0" w:firstLineChars="0"/>
        <w:rPr>
          <w:rFonts w:hint="eastAsia" w:hAnsi="宋体"/>
        </w:rPr>
      </w:pPr>
      <w:r>
        <w:rPr>
          <w:rFonts w:hint="eastAsia" w:ascii="Times New Roman"/>
          <w:b/>
          <w:bCs/>
          <w:color w:val="000000"/>
          <w:szCs w:val="21"/>
        </w:rPr>
        <w:t>5.1.7</w:t>
      </w:r>
      <w:r>
        <w:rPr>
          <w:rFonts w:hint="eastAsia" w:hAnsi="宋体"/>
        </w:rPr>
        <w:t>　墙体饰面砂浆饰面工程应保证必要的施工工期和各构造层的养护期。</w:t>
      </w:r>
    </w:p>
    <w:p>
      <w:pPr>
        <w:pStyle w:val="59"/>
        <w:ind w:firstLine="0" w:firstLineChars="0"/>
        <w:rPr>
          <w:rFonts w:hint="eastAsia" w:hAnsi="宋体"/>
        </w:rPr>
      </w:pPr>
    </w:p>
    <w:p>
      <w:pPr>
        <w:pStyle w:val="59"/>
        <w:spacing w:before="312" w:beforeLines="100" w:after="312" w:afterLines="100"/>
        <w:ind w:firstLine="0" w:firstLineChars="0"/>
        <w:jc w:val="center"/>
        <w:outlineLvl w:val="1"/>
        <w:rPr>
          <w:rFonts w:ascii="Times New Roman"/>
          <w:b/>
          <w:bCs/>
        </w:rPr>
      </w:pPr>
      <w:bookmarkStart w:id="84" w:name="_Toc193202206"/>
      <w:bookmarkStart w:id="85" w:name="_Toc5263"/>
      <w:r>
        <w:rPr>
          <w:rFonts w:hint="eastAsia" w:ascii="Times New Roman"/>
          <w:b/>
          <w:bCs/>
        </w:rPr>
        <w:t>5</w:t>
      </w:r>
      <w:r>
        <w:rPr>
          <w:rFonts w:ascii="Times New Roman"/>
          <w:b/>
          <w:bCs/>
        </w:rPr>
        <w:t>.</w:t>
      </w:r>
      <w:r>
        <w:rPr>
          <w:rFonts w:hint="eastAsia" w:ascii="Times New Roman"/>
          <w:b/>
          <w:bCs/>
        </w:rPr>
        <w:t>2</w:t>
      </w:r>
      <w:r>
        <w:rPr>
          <w:rFonts w:ascii="Times New Roman"/>
          <w:b/>
          <w:bCs/>
        </w:rPr>
        <w:t xml:space="preserve">  </w:t>
      </w:r>
      <w:r>
        <w:rPr>
          <w:rFonts w:hint="eastAsia" w:ascii="Times New Roman"/>
          <w:b/>
          <w:bCs/>
        </w:rPr>
        <w:t>施 工 准 备</w:t>
      </w:r>
      <w:bookmarkEnd w:id="84"/>
      <w:bookmarkStart w:id="86" w:name="_Toc15869"/>
      <w:r>
        <w:rPr>
          <w:rFonts w:ascii="Times New Roman"/>
          <w:b/>
          <w:bCs/>
        </w:rPr>
        <w:fldChar w:fldCharType="begin"/>
      </w:r>
      <w:r>
        <w:rPr>
          <w:rFonts w:ascii="Times New Roman"/>
          <w:b/>
          <w:bCs/>
        </w:rPr>
        <w:instrText xml:space="preserve"> </w:instrText>
      </w:r>
      <w:r>
        <w:rPr>
          <w:rFonts w:hint="eastAsia" w:ascii="Times New Roman"/>
          <w:b/>
          <w:bCs/>
        </w:rPr>
        <w:instrText xml:space="preserve">TC  "Construction Preparation" \l 2</w:instrText>
      </w:r>
      <w:r>
        <w:rPr>
          <w:rFonts w:ascii="Times New Roman"/>
          <w:b/>
          <w:bCs/>
        </w:rPr>
        <w:instrText xml:space="preserve"> </w:instrText>
      </w:r>
      <w:r>
        <w:rPr>
          <w:rFonts w:ascii="Times New Roman"/>
          <w:b/>
          <w:bCs/>
        </w:rPr>
        <w:fldChar w:fldCharType="end"/>
      </w:r>
      <w:bookmarkEnd w:id="85"/>
      <w:bookmarkEnd w:id="86"/>
    </w:p>
    <w:p>
      <w:pPr>
        <w:spacing w:line="240" w:lineRule="auto"/>
      </w:pPr>
      <w:r>
        <w:rPr>
          <w:rFonts w:hint="eastAsia" w:ascii="Times New Roman" w:hAnsi="Times New Roman"/>
          <w:b/>
          <w:bCs/>
        </w:rPr>
        <w:t>5.2.1　</w:t>
      </w:r>
      <w:r>
        <w:rPr>
          <w:rFonts w:hint="eastAsia" w:ascii="Times New Roman" w:hAnsi="Times New Roman"/>
        </w:rPr>
        <w:t>墙体</w:t>
      </w:r>
      <w:r>
        <w:rPr>
          <w:rFonts w:hint="eastAsia"/>
        </w:rPr>
        <w:t>饰面砂浆涂装作业施工平台或脚手架应符合现行相关标准的规定</w:t>
      </w:r>
      <w:r>
        <w:rPr>
          <w:rFonts w:hint="eastAsia" w:ascii="宋体" w:hAnsi="宋体"/>
        </w:rPr>
        <w:t>。现场施工作业应符合相关安全管理的规定。</w:t>
      </w:r>
    </w:p>
    <w:p>
      <w:pPr>
        <w:spacing w:line="240" w:lineRule="auto"/>
      </w:pPr>
      <w:r>
        <w:rPr>
          <w:rFonts w:hint="eastAsia" w:ascii="Times New Roman" w:hAnsi="Times New Roman"/>
          <w:b/>
          <w:bCs/>
        </w:rPr>
        <w:t>5.2.2　</w:t>
      </w:r>
      <w:r>
        <w:rPr>
          <w:rFonts w:hint="eastAsia"/>
        </w:rPr>
        <w:t>墙体饰面砂浆的备料与存放应符合下列规定：</w:t>
      </w:r>
    </w:p>
    <w:p>
      <w:pPr>
        <w:spacing w:line="240" w:lineRule="auto"/>
        <w:ind w:firstLine="422" w:firstLineChars="200"/>
      </w:pPr>
      <w:r>
        <w:rPr>
          <w:rFonts w:hint="eastAsia" w:ascii="Times New Roman" w:hAnsi="Times New Roman"/>
          <w:b/>
          <w:bCs/>
          <w:kern w:val="0"/>
          <w:szCs w:val="20"/>
        </w:rPr>
        <w:t>1</w:t>
      </w:r>
      <w:r>
        <w:rPr>
          <w:rFonts w:ascii="黑体" w:hAnsi="黑体" w:eastAsia="黑体"/>
        </w:rPr>
        <w:t xml:space="preserve"> </w:t>
      </w:r>
      <w:r>
        <w:rPr>
          <w:rFonts w:hint="eastAsia"/>
        </w:rPr>
        <w:t>应根据设计选定的颜色依照色卡备料。超越色卡范围时，应由设计者提供颜色样板（必要时可以制作现场样板墙），并取得建设方认可，不得任意更改或代替；</w:t>
      </w:r>
    </w:p>
    <w:p>
      <w:pPr>
        <w:spacing w:line="240" w:lineRule="auto"/>
        <w:ind w:firstLine="422" w:firstLineChars="200"/>
      </w:pPr>
      <w:r>
        <w:rPr>
          <w:rFonts w:hint="eastAsia" w:ascii="Times New Roman" w:hAnsi="Times New Roman"/>
          <w:b/>
          <w:bCs/>
          <w:kern w:val="0"/>
          <w:szCs w:val="20"/>
        </w:rPr>
        <w:t>2</w:t>
      </w:r>
      <w:r>
        <w:rPr>
          <w:rFonts w:ascii="黑体" w:hAnsi="黑体" w:eastAsia="黑体"/>
        </w:rPr>
        <w:t xml:space="preserve"> </w:t>
      </w:r>
      <w:r>
        <w:rPr>
          <w:rFonts w:hint="eastAsia"/>
        </w:rPr>
        <w:t>应根据选定的品种和工艺要求，结合实际面积、材料单耗及损耗，确定备料量；同一墙面或同一作业面同一颜色的墙体饰面砂浆应选择同一批产品；</w:t>
      </w:r>
    </w:p>
    <w:p>
      <w:pPr>
        <w:spacing w:line="240" w:lineRule="auto"/>
        <w:ind w:firstLine="422" w:firstLineChars="200"/>
      </w:pPr>
      <w:r>
        <w:rPr>
          <w:rFonts w:hint="eastAsia" w:ascii="Times New Roman" w:hAnsi="Times New Roman"/>
          <w:b/>
          <w:bCs/>
          <w:kern w:val="0"/>
          <w:szCs w:val="20"/>
        </w:rPr>
        <w:t>3</w:t>
      </w:r>
      <w:r>
        <w:rPr>
          <w:rFonts w:ascii="黑体" w:hAnsi="黑体" w:eastAsia="黑体"/>
        </w:rPr>
        <w:t xml:space="preserve"> </w:t>
      </w:r>
      <w:r>
        <w:rPr>
          <w:rFonts w:hint="eastAsia"/>
        </w:rPr>
        <w:t>墙体饰面砂浆应存放于指定库房内，按品种、批号、颜色分别堆放，并置于阴凉通风干燥处，避免阳光直晒，贮存温度应为</w:t>
      </w:r>
      <w:r>
        <w:rPr>
          <w:rFonts w:hint="eastAsia" w:ascii="宋体" w:hAnsi="宋体" w:cs="宋体"/>
        </w:rPr>
        <w:t>5</w:t>
      </w:r>
      <w:r>
        <w:rPr>
          <w:rFonts w:ascii="Times New Roman" w:hAnsi="Times New Roman"/>
        </w:rPr>
        <w:t>~</w:t>
      </w:r>
      <w:r>
        <w:rPr>
          <w:rFonts w:hint="eastAsia" w:ascii="宋体" w:hAnsi="宋体" w:cs="宋体"/>
        </w:rPr>
        <w:t>35℃</w:t>
      </w:r>
      <w:r>
        <w:rPr>
          <w:rFonts w:hint="eastAsia"/>
        </w:rPr>
        <w:t>；</w:t>
      </w:r>
    </w:p>
    <w:p>
      <w:pPr>
        <w:spacing w:line="240" w:lineRule="auto"/>
        <w:ind w:firstLine="422" w:firstLineChars="200"/>
        <w:rPr>
          <w:rFonts w:ascii="Times New Roman" w:hAnsi="Times New Roman"/>
          <w:b/>
          <w:bCs/>
        </w:rPr>
      </w:pPr>
      <w:r>
        <w:rPr>
          <w:rFonts w:hint="eastAsia" w:ascii="Times New Roman" w:hAnsi="Times New Roman"/>
          <w:b/>
          <w:bCs/>
          <w:kern w:val="0"/>
          <w:szCs w:val="20"/>
        </w:rPr>
        <w:t>4</w:t>
      </w:r>
      <w:r>
        <w:rPr>
          <w:rFonts w:ascii="黑体" w:hAnsi="黑体" w:eastAsia="黑体"/>
        </w:rPr>
        <w:t xml:space="preserve"> </w:t>
      </w:r>
      <w:r>
        <w:rPr>
          <w:rFonts w:hint="eastAsia"/>
        </w:rPr>
        <w:t>未用完的墙体饰面砂浆应密闭保存。</w:t>
      </w:r>
    </w:p>
    <w:p>
      <w:pPr>
        <w:spacing w:line="240" w:lineRule="auto"/>
      </w:pPr>
      <w:r>
        <w:rPr>
          <w:rFonts w:hint="eastAsia" w:ascii="Times New Roman" w:hAnsi="Times New Roman"/>
          <w:b/>
          <w:bCs/>
        </w:rPr>
        <w:t>5.2.3　</w:t>
      </w:r>
      <w:r>
        <w:rPr>
          <w:rFonts w:hint="eastAsia" w:ascii="宋体" w:hAnsi="宋体"/>
          <w:color w:val="000000"/>
        </w:rPr>
        <w:t>施工前，应根据墙体饰面砂浆饰面工程的装饰纹理效果及装饰部位等选择合适的施工机具和工具：</w:t>
      </w:r>
    </w:p>
    <w:p>
      <w:pPr>
        <w:spacing w:line="240" w:lineRule="auto"/>
        <w:ind w:firstLine="422" w:firstLineChars="200"/>
        <w:rPr>
          <w:rFonts w:hint="eastAsia" w:ascii="宋体" w:hAnsi="宋体" w:eastAsia="黑体"/>
          <w:color w:val="000000"/>
        </w:rPr>
      </w:pPr>
      <w:r>
        <w:rPr>
          <w:rFonts w:hint="eastAsia" w:ascii="Times New Roman" w:hAnsi="Times New Roman"/>
          <w:b/>
          <w:bCs/>
          <w:kern w:val="0"/>
          <w:szCs w:val="20"/>
        </w:rPr>
        <w:t>1</w:t>
      </w:r>
      <w:r>
        <w:rPr>
          <w:rFonts w:ascii="黑体" w:hAnsi="黑体" w:eastAsia="黑体"/>
          <w:bCs/>
          <w:szCs w:val="32"/>
        </w:rPr>
        <w:t xml:space="preserve"> </w:t>
      </w:r>
      <w:r>
        <w:rPr>
          <w:rFonts w:hint="eastAsia" w:ascii="宋体" w:hAnsi="宋体"/>
          <w:color w:val="000000"/>
        </w:rPr>
        <w:t>砂纸、钢丝刷、钢丝钳子、小锤子、涂刷、刮板、排笔、盛料桶等打磨、刷涂工具及天平、磅秤计量工具；</w:t>
      </w:r>
    </w:p>
    <w:p>
      <w:pPr>
        <w:spacing w:line="240" w:lineRule="auto"/>
        <w:ind w:firstLine="422" w:firstLineChars="200"/>
        <w:rPr>
          <w:rFonts w:hint="eastAsia" w:ascii="宋体" w:hAnsi="宋体"/>
          <w:color w:val="000000"/>
        </w:rPr>
      </w:pPr>
      <w:r>
        <w:rPr>
          <w:rFonts w:hint="eastAsia" w:ascii="Times New Roman" w:hAnsi="Times New Roman"/>
          <w:b/>
          <w:bCs/>
          <w:kern w:val="0"/>
          <w:szCs w:val="20"/>
        </w:rPr>
        <w:t>2</w:t>
      </w:r>
      <w:r>
        <w:rPr>
          <w:rFonts w:ascii="黑体" w:hAnsi="黑体" w:eastAsia="黑体"/>
          <w:bCs/>
          <w:szCs w:val="32"/>
        </w:rPr>
        <w:t xml:space="preserve"> </w:t>
      </w:r>
      <w:r>
        <w:rPr>
          <w:rFonts w:hint="eastAsia" w:ascii="宋体" w:hAnsi="宋体"/>
          <w:color w:val="000000"/>
        </w:rPr>
        <w:t>羊毛辊筒、海绵辊筒、配套专用辊筒及匀料板等滚涂工具；</w:t>
      </w:r>
    </w:p>
    <w:p>
      <w:pPr>
        <w:spacing w:line="240" w:lineRule="auto"/>
        <w:ind w:firstLine="422" w:firstLineChars="200"/>
        <w:rPr>
          <w:rFonts w:hint="eastAsia" w:ascii="宋体" w:hAnsi="宋体"/>
          <w:color w:val="000000"/>
        </w:rPr>
      </w:pPr>
      <w:r>
        <w:rPr>
          <w:rFonts w:hint="eastAsia" w:ascii="Times New Roman" w:hAnsi="Times New Roman"/>
          <w:b/>
          <w:bCs/>
          <w:kern w:val="0"/>
          <w:szCs w:val="20"/>
        </w:rPr>
        <w:t>3</w:t>
      </w:r>
      <w:r>
        <w:rPr>
          <w:rFonts w:ascii="黑体" w:hAnsi="黑体" w:eastAsia="黑体"/>
          <w:bCs/>
          <w:szCs w:val="32"/>
        </w:rPr>
        <w:t xml:space="preserve"> </w:t>
      </w:r>
      <w:r>
        <w:rPr>
          <w:rFonts w:hint="eastAsia" w:ascii="宋体" w:hAnsi="宋体"/>
          <w:color w:val="000000"/>
        </w:rPr>
        <w:t>空气压缩机、手持喷枪、喷斗、各种规格口径的喷嘴、高压胶管等喷涂机具。</w:t>
      </w:r>
    </w:p>
    <w:p>
      <w:pPr>
        <w:spacing w:line="240" w:lineRule="auto"/>
        <w:rPr>
          <w:highlight w:val="green"/>
        </w:rPr>
      </w:pPr>
      <w:r>
        <w:rPr>
          <w:rFonts w:hint="eastAsia" w:ascii="Times New Roman" w:hAnsi="Times New Roman"/>
          <w:b/>
          <w:bCs/>
        </w:rPr>
        <w:t>5.2.4　</w:t>
      </w:r>
      <w:r>
        <w:rPr>
          <w:rFonts w:hint="eastAsia"/>
        </w:rPr>
        <w:t>墙体饰面砂浆饰面工程施工前门窗洞、脚手眼、阳台和落水管预埋件以及露出基层的金属件、螺栓等应处理完毕。</w:t>
      </w:r>
    </w:p>
    <w:p>
      <w:pPr>
        <w:pStyle w:val="59"/>
        <w:spacing w:before="312" w:beforeLines="100" w:after="312" w:afterLines="100"/>
        <w:ind w:firstLine="0" w:firstLineChars="0"/>
        <w:jc w:val="center"/>
        <w:outlineLvl w:val="1"/>
        <w:rPr>
          <w:rFonts w:ascii="Times New Roman"/>
          <w:b/>
          <w:bCs/>
        </w:rPr>
      </w:pPr>
      <w:bookmarkStart w:id="87" w:name="_Toc193202207"/>
      <w:bookmarkStart w:id="88" w:name="_Toc12614"/>
      <w:r>
        <w:rPr>
          <w:rFonts w:hint="eastAsia" w:ascii="Times New Roman"/>
          <w:b/>
          <w:bCs/>
        </w:rPr>
        <w:t>5</w:t>
      </w:r>
      <w:r>
        <w:rPr>
          <w:rFonts w:ascii="Times New Roman"/>
          <w:b/>
          <w:bCs/>
        </w:rPr>
        <w:t>.</w:t>
      </w:r>
      <w:r>
        <w:rPr>
          <w:rFonts w:hint="eastAsia" w:ascii="Times New Roman"/>
          <w:b/>
          <w:bCs/>
        </w:rPr>
        <w:t>3</w:t>
      </w:r>
      <w:r>
        <w:rPr>
          <w:rFonts w:ascii="Times New Roman"/>
          <w:b/>
          <w:bCs/>
        </w:rPr>
        <w:t xml:space="preserve">  </w:t>
      </w:r>
      <w:r>
        <w:rPr>
          <w:rFonts w:hint="eastAsia" w:ascii="Times New Roman"/>
          <w:b/>
          <w:bCs/>
        </w:rPr>
        <w:t>施 工 要 点</w:t>
      </w:r>
      <w:bookmarkEnd w:id="87"/>
      <w:bookmarkStart w:id="89" w:name="_Toc31130"/>
      <w:r>
        <w:rPr>
          <w:rFonts w:ascii="Times New Roman"/>
          <w:b/>
          <w:bCs/>
        </w:rPr>
        <w:fldChar w:fldCharType="begin"/>
      </w:r>
      <w:r>
        <w:rPr>
          <w:rFonts w:ascii="Times New Roman"/>
          <w:b/>
          <w:bCs/>
        </w:rPr>
        <w:instrText xml:space="preserve"> </w:instrText>
      </w:r>
      <w:r>
        <w:rPr>
          <w:rFonts w:hint="eastAsia" w:ascii="Times New Roman"/>
          <w:b/>
          <w:bCs/>
        </w:rPr>
        <w:instrText xml:space="preserve">TC  "Key Points for Constrution" \l 2</w:instrText>
      </w:r>
      <w:r>
        <w:rPr>
          <w:rFonts w:ascii="Times New Roman"/>
          <w:b/>
          <w:bCs/>
        </w:rPr>
        <w:instrText xml:space="preserve"> </w:instrText>
      </w:r>
      <w:r>
        <w:rPr>
          <w:rFonts w:ascii="Times New Roman"/>
          <w:b/>
          <w:bCs/>
        </w:rPr>
        <w:fldChar w:fldCharType="end"/>
      </w:r>
      <w:bookmarkEnd w:id="88"/>
      <w:bookmarkEnd w:id="89"/>
    </w:p>
    <w:p>
      <w:pPr>
        <w:pStyle w:val="59"/>
        <w:ind w:firstLine="0" w:firstLineChars="0"/>
        <w:rPr>
          <w:rFonts w:hint="eastAsia" w:hAnsi="宋体"/>
        </w:rPr>
      </w:pPr>
      <w:r>
        <w:rPr>
          <w:rFonts w:hint="eastAsia" w:ascii="Times New Roman"/>
          <w:b/>
          <w:bCs/>
          <w:kern w:val="2"/>
          <w:szCs w:val="21"/>
        </w:rPr>
        <w:t>5.3.1　</w:t>
      </w:r>
      <w:r>
        <w:rPr>
          <w:rFonts w:hint="eastAsia" w:hAnsi="宋体"/>
        </w:rPr>
        <w:t>施工过程应按施工工艺安排各工序，并应符合下列规定：</w:t>
      </w:r>
    </w:p>
    <w:p>
      <w:pPr>
        <w:pStyle w:val="59"/>
        <w:ind w:firstLine="422"/>
        <w:rPr>
          <w:rFonts w:hint="eastAsia" w:hAnsi="宋体"/>
        </w:rPr>
      </w:pPr>
      <w:r>
        <w:rPr>
          <w:rFonts w:hint="eastAsia" w:ascii="Times New Roman"/>
          <w:b/>
          <w:bCs/>
          <w:kern w:val="2"/>
          <w:szCs w:val="21"/>
        </w:rPr>
        <w:t>1　</w:t>
      </w:r>
      <w:bookmarkStart w:id="90" w:name="OLE_LINK3"/>
      <w:r>
        <w:rPr>
          <w:rFonts w:hint="eastAsia" w:hAnsi="宋体"/>
        </w:rPr>
        <w:t>建筑外墙外保温系统用墙体饰面砂浆装饰装修工程施工应按“外保温抹面层检查验收→涂刷封闭底漆→根据设计进行分格→墙体饰面砂浆施工→分格缝处理→涂刷罩面漆→清理验收”的顺序进行施工；</w:t>
      </w:r>
      <w:bookmarkEnd w:id="90"/>
    </w:p>
    <w:p>
      <w:pPr>
        <w:pStyle w:val="59"/>
        <w:ind w:firstLine="422"/>
        <w:rPr>
          <w:rFonts w:hint="eastAsia" w:hAnsi="宋体"/>
        </w:rPr>
      </w:pPr>
      <w:r>
        <w:rPr>
          <w:rFonts w:hint="eastAsia" w:ascii="Times New Roman"/>
          <w:b/>
          <w:bCs/>
          <w:kern w:val="2"/>
          <w:szCs w:val="21"/>
        </w:rPr>
        <w:t>2</w:t>
      </w:r>
      <w:r>
        <w:rPr>
          <w:rFonts w:hint="eastAsia" w:hAnsi="宋体"/>
        </w:rPr>
        <w:t xml:space="preserve">  建筑外墙无保温系统用墙体饰面砂浆装饰装修工程施工应按“外墙抹灰面层检查验收→涂刷封闭底漆→根据设计进行分格→墙体饰面砂浆施工→</w:t>
      </w:r>
      <w:bookmarkStart w:id="91" w:name="OLE_LINK4"/>
      <w:r>
        <w:rPr>
          <w:rFonts w:hint="eastAsia" w:hAnsi="宋体"/>
        </w:rPr>
        <w:t>分格缝处理→</w:t>
      </w:r>
      <w:bookmarkEnd w:id="91"/>
      <w:r>
        <w:rPr>
          <w:rFonts w:hint="eastAsia" w:hAnsi="宋体"/>
        </w:rPr>
        <w:t>涂刷罩面漆→清理验收”的顺序进行施工”；</w:t>
      </w:r>
    </w:p>
    <w:p>
      <w:pPr>
        <w:pStyle w:val="59"/>
        <w:ind w:firstLine="422"/>
        <w:rPr>
          <w:rFonts w:hint="eastAsia" w:hAnsi="宋体"/>
        </w:rPr>
      </w:pPr>
      <w:r>
        <w:rPr>
          <w:rFonts w:hint="eastAsia" w:ascii="Times New Roman"/>
          <w:b/>
          <w:bCs/>
          <w:kern w:val="2"/>
          <w:szCs w:val="21"/>
        </w:rPr>
        <w:t>3　</w:t>
      </w:r>
      <w:r>
        <w:rPr>
          <w:rFonts w:hint="eastAsia" w:hAnsi="宋体"/>
        </w:rPr>
        <w:t>建筑室内墙体饰面砂浆装饰装修工程施工应按“基层检查验收→涂刷封闭底漆→根据设计进行分格（设计无时省略）→墙体饰面砂浆施工→分格缝处理（设计无时省略）→涂刷罩面漆（设计无时省略）→清理验收”的施工工序进行施工；</w:t>
      </w:r>
    </w:p>
    <w:p>
      <w:pPr>
        <w:pStyle w:val="59"/>
        <w:ind w:firstLine="422"/>
        <w:rPr>
          <w:rFonts w:hint="eastAsia" w:hAnsi="宋体"/>
        </w:rPr>
      </w:pPr>
      <w:r>
        <w:rPr>
          <w:rFonts w:hint="eastAsia" w:ascii="Times New Roman"/>
          <w:b/>
          <w:bCs/>
          <w:kern w:val="2"/>
          <w:szCs w:val="21"/>
        </w:rPr>
        <w:t>4　</w:t>
      </w:r>
      <w:r>
        <w:rPr>
          <w:rFonts w:hint="eastAsia" w:hAnsi="宋体"/>
        </w:rPr>
        <w:t>石灰基单层装饰砂浆饰面工程应按“基层检查→基层处理→墙面批刮→砂浆找平→墙面造型(必要时)→清理验收”的顺序进行施工。</w:t>
      </w:r>
    </w:p>
    <w:p>
      <w:pPr>
        <w:pStyle w:val="59"/>
        <w:ind w:firstLine="0" w:firstLineChars="0"/>
        <w:rPr>
          <w:rFonts w:hint="eastAsia" w:hAnsi="宋体"/>
        </w:rPr>
      </w:pPr>
      <w:r>
        <w:rPr>
          <w:rFonts w:hint="eastAsia" w:ascii="Times New Roman"/>
          <w:b/>
          <w:bCs/>
          <w:kern w:val="2"/>
          <w:szCs w:val="21"/>
        </w:rPr>
        <w:t>5.3.2</w:t>
      </w:r>
      <w:r>
        <w:rPr>
          <w:rFonts w:hint="eastAsia" w:hAnsi="宋体"/>
        </w:rPr>
        <w:t>　基层处理应符合下列规定：</w:t>
      </w:r>
    </w:p>
    <w:p>
      <w:pPr>
        <w:pStyle w:val="59"/>
        <w:ind w:firstLine="0" w:firstLineChars="0"/>
        <w:rPr>
          <w:rFonts w:hint="eastAsia" w:hAnsi="宋体"/>
        </w:rPr>
      </w:pPr>
      <w:r>
        <w:rPr>
          <w:rFonts w:hint="eastAsia" w:hAnsi="宋体"/>
        </w:rPr>
        <w:t>　　</w:t>
      </w:r>
      <w:r>
        <w:rPr>
          <w:rFonts w:hint="eastAsia" w:ascii="Times New Roman"/>
          <w:b/>
          <w:bCs/>
          <w:kern w:val="2"/>
          <w:szCs w:val="21"/>
        </w:rPr>
        <w:t>1　</w:t>
      </w:r>
      <w:r>
        <w:rPr>
          <w:rFonts w:hint="eastAsia" w:hAnsi="宋体"/>
        </w:rPr>
        <w:t>基层为混凝土时，凸起、空鼓和疏松部位应剔除并修补；</w:t>
      </w:r>
    </w:p>
    <w:p>
      <w:pPr>
        <w:pStyle w:val="59"/>
        <w:ind w:firstLine="422"/>
        <w:rPr>
          <w:rFonts w:hint="eastAsia" w:hAnsi="宋体"/>
        </w:rPr>
      </w:pPr>
      <w:r>
        <w:rPr>
          <w:rFonts w:hint="eastAsia" w:ascii="Times New Roman"/>
          <w:b/>
          <w:bCs/>
          <w:kern w:val="2"/>
          <w:szCs w:val="21"/>
        </w:rPr>
        <w:t>2</w:t>
      </w:r>
      <w:r>
        <w:rPr>
          <w:rFonts w:hint="eastAsia" w:hAnsi="宋体"/>
        </w:rPr>
        <w:t>　基层为加气混凝土砌块、蒸压灰砂砖等砌体时，应清除表面杂物、残留灰浆等，并应采用涂抹配套的界面处理剂等方法进行处理；</w:t>
      </w:r>
    </w:p>
    <w:p>
      <w:pPr>
        <w:pStyle w:val="59"/>
        <w:ind w:firstLine="422"/>
        <w:rPr>
          <w:rFonts w:hint="eastAsia" w:hAnsi="宋体"/>
        </w:rPr>
      </w:pPr>
      <w:r>
        <w:rPr>
          <w:rFonts w:hint="eastAsia" w:ascii="Times New Roman"/>
          <w:b/>
          <w:bCs/>
          <w:kern w:val="2"/>
          <w:szCs w:val="21"/>
        </w:rPr>
        <w:t>3</w:t>
      </w:r>
      <w:r>
        <w:rPr>
          <w:rFonts w:hint="eastAsia" w:hAnsi="宋体"/>
        </w:rPr>
        <w:t>　基层为旧涂层或砂浆时，应清理干净灰尘、油污、霉斑等附着物以及铲除疏松、起皮、粉化的部分，并应涂抹界面剂或界面砂浆进行处理；</w:t>
      </w:r>
    </w:p>
    <w:p>
      <w:pPr>
        <w:pStyle w:val="59"/>
        <w:ind w:firstLine="422"/>
        <w:rPr>
          <w:rFonts w:hint="eastAsia" w:hAnsi="宋体"/>
        </w:rPr>
      </w:pPr>
      <w:r>
        <w:rPr>
          <w:rFonts w:hint="eastAsia" w:ascii="Times New Roman"/>
          <w:b/>
          <w:bCs/>
          <w:kern w:val="2"/>
          <w:szCs w:val="21"/>
        </w:rPr>
        <w:t>4</w:t>
      </w:r>
      <w:r>
        <w:rPr>
          <w:rFonts w:hint="eastAsia" w:hAnsi="宋体"/>
        </w:rPr>
        <w:t>　基层为外墙保温系统，应清理、修补或者打磨，并在保温系统验收合格后进行底漆的施工；</w:t>
      </w:r>
    </w:p>
    <w:p>
      <w:pPr>
        <w:pStyle w:val="59"/>
        <w:ind w:firstLine="422"/>
      </w:pPr>
      <w:r>
        <w:rPr>
          <w:rFonts w:hint="eastAsia" w:ascii="Times New Roman"/>
          <w:b/>
          <w:bCs/>
          <w:kern w:val="2"/>
          <w:szCs w:val="21"/>
        </w:rPr>
        <w:t>5　</w:t>
      </w:r>
      <w:r>
        <w:rPr>
          <w:rFonts w:hint="eastAsia"/>
        </w:rPr>
        <w:t>基层为旧瓷砖、石材等时，应铲除空鼓部分并清理干净，并应涂抹界面剂或界面砂浆进行处理，视基层墙体情况加钉加网进行增强处理；</w:t>
      </w:r>
    </w:p>
    <w:p>
      <w:pPr>
        <w:pStyle w:val="59"/>
        <w:ind w:firstLine="422"/>
      </w:pPr>
      <w:r>
        <w:rPr>
          <w:rFonts w:hint="eastAsia" w:ascii="Times New Roman"/>
          <w:b/>
          <w:bCs/>
          <w:kern w:val="2"/>
          <w:szCs w:val="21"/>
        </w:rPr>
        <w:t>6</w:t>
      </w:r>
      <w:r>
        <w:rPr>
          <w:rFonts w:hint="eastAsia"/>
        </w:rPr>
        <w:t>　对于吸水性强的基层，应进行封闭处理；</w:t>
      </w:r>
    </w:p>
    <w:p>
      <w:pPr>
        <w:pStyle w:val="59"/>
        <w:ind w:firstLine="422"/>
        <w:rPr>
          <w:highlight w:val="green"/>
        </w:rPr>
      </w:pPr>
      <w:r>
        <w:rPr>
          <w:rFonts w:hint="eastAsia" w:ascii="Times New Roman"/>
          <w:b/>
          <w:bCs/>
          <w:kern w:val="2"/>
          <w:szCs w:val="21"/>
        </w:rPr>
        <w:t>7</w:t>
      </w:r>
      <w:r>
        <w:rPr>
          <w:rFonts w:hint="eastAsia"/>
        </w:rPr>
        <w:t>　对渗水严重的基层，应进行防水处理，且基层在饰面砂浆施工前应保持干燥。</w:t>
      </w:r>
    </w:p>
    <w:p>
      <w:pPr>
        <w:pStyle w:val="59"/>
        <w:ind w:firstLine="0" w:firstLineChars="0"/>
      </w:pPr>
      <w:r>
        <w:rPr>
          <w:rFonts w:hint="eastAsia" w:ascii="Times New Roman"/>
          <w:b/>
          <w:bCs/>
          <w:kern w:val="2"/>
          <w:szCs w:val="21"/>
        </w:rPr>
        <w:t>5.3.3</w:t>
      </w:r>
      <w:r>
        <w:rPr>
          <w:rFonts w:hint="eastAsia"/>
        </w:rPr>
        <w:t>　封闭底漆可采用刷涂、辊涂或喷涂方法施工，并应符合下列规定：</w:t>
      </w:r>
    </w:p>
    <w:p>
      <w:pPr>
        <w:pStyle w:val="59"/>
        <w:ind w:firstLine="422"/>
      </w:pPr>
      <w:r>
        <w:rPr>
          <w:rFonts w:hint="eastAsia" w:ascii="Times New Roman"/>
          <w:b/>
          <w:bCs/>
          <w:kern w:val="2"/>
          <w:szCs w:val="21"/>
        </w:rPr>
        <w:t>1</w:t>
      </w:r>
      <w:r>
        <w:rPr>
          <w:rFonts w:hint="eastAsia"/>
        </w:rPr>
        <w:t>　封闭底漆施工应在找平层干燥后进行；</w:t>
      </w:r>
    </w:p>
    <w:p>
      <w:pPr>
        <w:pStyle w:val="59"/>
        <w:ind w:firstLine="422"/>
      </w:pPr>
      <w:r>
        <w:rPr>
          <w:rFonts w:hint="eastAsia" w:ascii="Times New Roman"/>
          <w:b/>
          <w:bCs/>
          <w:kern w:val="2"/>
          <w:szCs w:val="21"/>
        </w:rPr>
        <w:t>2</w:t>
      </w:r>
      <w:r>
        <w:rPr>
          <w:rFonts w:hint="eastAsia"/>
        </w:rPr>
        <w:t>　</w:t>
      </w:r>
      <w:r>
        <w:rPr>
          <w:rFonts w:hint="eastAsia" w:hAnsi="宋体"/>
          <w:bCs/>
          <w:szCs w:val="32"/>
        </w:rPr>
        <w:t>封闭底漆应严格按照产品说明书的要求采用电动搅拌器搅拌均匀后使用；</w:t>
      </w:r>
    </w:p>
    <w:p>
      <w:pPr>
        <w:pStyle w:val="59"/>
        <w:ind w:firstLine="422"/>
      </w:pPr>
      <w:r>
        <w:rPr>
          <w:rFonts w:hint="eastAsia" w:ascii="Times New Roman"/>
          <w:b/>
          <w:bCs/>
          <w:kern w:val="2"/>
          <w:szCs w:val="21"/>
        </w:rPr>
        <w:t>3</w:t>
      </w:r>
      <w:r>
        <w:rPr>
          <w:rFonts w:hint="eastAsia"/>
        </w:rPr>
        <w:t>　封闭底漆施工应按先边角后大面、先上后下，先难后易、先里后外的施工顺序进行；</w:t>
      </w:r>
    </w:p>
    <w:p>
      <w:pPr>
        <w:pStyle w:val="59"/>
        <w:ind w:firstLine="422"/>
      </w:pPr>
      <w:r>
        <w:rPr>
          <w:rFonts w:hint="eastAsia" w:ascii="Times New Roman"/>
          <w:b/>
          <w:bCs/>
          <w:kern w:val="2"/>
          <w:szCs w:val="21"/>
        </w:rPr>
        <w:t>4</w:t>
      </w:r>
      <w:r>
        <w:rPr>
          <w:rFonts w:hint="eastAsia"/>
        </w:rPr>
        <w:t>　辊涂施工过程中，应放置舔料板，滚筒必须在舔料板上舔料方可上墙施工，防止滴洒，保持涂布均匀；</w:t>
      </w:r>
    </w:p>
    <w:p>
      <w:pPr>
        <w:pStyle w:val="59"/>
        <w:ind w:firstLine="422"/>
      </w:pPr>
      <w:r>
        <w:rPr>
          <w:rFonts w:hint="eastAsia" w:ascii="Times New Roman"/>
          <w:b/>
          <w:bCs/>
          <w:kern w:val="2"/>
          <w:szCs w:val="21"/>
        </w:rPr>
        <w:t>5</w:t>
      </w:r>
      <w:r>
        <w:rPr>
          <w:rFonts w:hint="eastAsia"/>
        </w:rPr>
        <w:t>　封闭底漆施工后不得出现漏涂和流坠现象，不允许有明显接槎，干燥固化后方可在其上进行下道工序施工。</w:t>
      </w:r>
    </w:p>
    <w:p>
      <w:pPr>
        <w:spacing w:line="240" w:lineRule="auto"/>
        <w:rPr>
          <w:rFonts w:hint="eastAsia" w:ascii="宋体" w:hAnsi="宋体"/>
          <w:bCs/>
          <w:szCs w:val="32"/>
        </w:rPr>
      </w:pPr>
      <w:r>
        <w:rPr>
          <w:rFonts w:hint="eastAsia" w:ascii="Times New Roman"/>
          <w:b/>
          <w:bCs/>
        </w:rPr>
        <w:t>5.3.4</w:t>
      </w:r>
      <w:r>
        <w:rPr>
          <w:rFonts w:hint="eastAsia"/>
        </w:rPr>
        <w:t>　</w:t>
      </w:r>
      <w:r>
        <w:rPr>
          <w:rFonts w:hint="eastAsia" w:hAnsi="宋体"/>
        </w:rPr>
        <w:t>墙体</w:t>
      </w:r>
      <w:r>
        <w:rPr>
          <w:rFonts w:hint="eastAsia" w:ascii="宋体" w:hAnsi="宋体"/>
          <w:bCs/>
          <w:szCs w:val="32"/>
        </w:rPr>
        <w:t>饰面砂浆施工应符合下列规定：</w:t>
      </w:r>
    </w:p>
    <w:p>
      <w:pPr>
        <w:spacing w:line="240" w:lineRule="auto"/>
        <w:ind w:firstLine="422" w:firstLineChars="200"/>
        <w:rPr>
          <w:rFonts w:hint="eastAsia" w:ascii="宋体" w:hAnsi="宋体"/>
          <w:bCs/>
          <w:szCs w:val="32"/>
        </w:rPr>
      </w:pPr>
      <w:r>
        <w:rPr>
          <w:rFonts w:hint="eastAsia" w:ascii="Times New Roman" w:hAnsi="Times New Roman"/>
          <w:b/>
          <w:bCs/>
          <w:kern w:val="0"/>
          <w:szCs w:val="20"/>
        </w:rPr>
        <w:t>1</w:t>
      </w:r>
      <w:r>
        <w:rPr>
          <w:rFonts w:hint="eastAsia"/>
        </w:rPr>
        <w:t>　</w:t>
      </w:r>
      <w:r>
        <w:rPr>
          <w:rFonts w:hint="eastAsia" w:ascii="宋体" w:hAnsi="宋体"/>
          <w:bCs/>
          <w:szCs w:val="32"/>
        </w:rPr>
        <w:t>施工前应按设计要求预先做好分格缝条，并按照所分区域的尺寸和分格缝条的宽度选择相应的粘贴分格材料；</w:t>
      </w:r>
    </w:p>
    <w:p>
      <w:pPr>
        <w:spacing w:line="240" w:lineRule="auto"/>
        <w:ind w:firstLine="422" w:firstLineChars="200"/>
        <w:rPr>
          <w:rFonts w:hint="eastAsia" w:ascii="宋体" w:hAnsi="宋体"/>
          <w:bCs/>
          <w:szCs w:val="32"/>
        </w:rPr>
      </w:pPr>
      <w:r>
        <w:rPr>
          <w:rFonts w:hint="eastAsia" w:ascii="Times New Roman" w:hAnsi="Times New Roman"/>
          <w:b/>
          <w:bCs/>
          <w:kern w:val="0"/>
          <w:szCs w:val="20"/>
        </w:rPr>
        <w:t>2</w:t>
      </w:r>
      <w:r>
        <w:rPr>
          <w:rFonts w:hint="eastAsia"/>
        </w:rPr>
        <w:t>　施工前应在中午和傍晚各做一小面积试样以观察颜色、效果和色差；</w:t>
      </w:r>
    </w:p>
    <w:p>
      <w:pPr>
        <w:spacing w:line="240" w:lineRule="auto"/>
        <w:ind w:firstLine="422" w:firstLineChars="200"/>
        <w:rPr>
          <w:rFonts w:hint="eastAsia" w:ascii="宋体" w:hAnsi="宋体"/>
          <w:bCs/>
          <w:szCs w:val="32"/>
        </w:rPr>
      </w:pPr>
      <w:r>
        <w:rPr>
          <w:rFonts w:hint="eastAsia" w:ascii="Times New Roman" w:hAnsi="Times New Roman"/>
          <w:b/>
          <w:bCs/>
          <w:kern w:val="0"/>
          <w:szCs w:val="20"/>
        </w:rPr>
        <w:t>3</w:t>
      </w:r>
      <w:r>
        <w:rPr>
          <w:rFonts w:hint="eastAsia"/>
        </w:rPr>
        <w:t>　</w:t>
      </w:r>
      <w:r>
        <w:rPr>
          <w:rFonts w:hint="eastAsia" w:ascii="宋体" w:hAnsi="宋体"/>
          <w:bCs/>
          <w:szCs w:val="32"/>
        </w:rPr>
        <w:t>墙体饰面砂浆应专人配制，并严格按产品说明书要求进行制备，制备好的饰面砂浆应在产品说明书要求的可操作时间内用完，施工过程中不得二次加水；</w:t>
      </w:r>
    </w:p>
    <w:p>
      <w:pPr>
        <w:spacing w:line="240" w:lineRule="auto"/>
        <w:ind w:firstLine="422" w:firstLineChars="200"/>
        <w:rPr>
          <w:rFonts w:hint="eastAsia" w:ascii="宋体" w:hAnsi="宋体"/>
          <w:bCs/>
          <w:szCs w:val="32"/>
        </w:rPr>
      </w:pPr>
      <w:r>
        <w:rPr>
          <w:rFonts w:hint="eastAsia" w:ascii="Times New Roman" w:hAnsi="Times New Roman"/>
          <w:b/>
          <w:bCs/>
          <w:kern w:val="0"/>
          <w:szCs w:val="20"/>
        </w:rPr>
        <w:t>4</w:t>
      </w:r>
      <w:r>
        <w:rPr>
          <w:rFonts w:hint="eastAsia"/>
        </w:rPr>
        <w:t>　</w:t>
      </w:r>
      <w:r>
        <w:rPr>
          <w:rFonts w:hint="eastAsia" w:ascii="宋体" w:hAnsi="宋体"/>
          <w:bCs/>
          <w:szCs w:val="32"/>
        </w:rPr>
        <w:t>施工应按自上而下、先细部后大面、先难后易、先里后外的顺序进行，施工分段应以墙面分格缝(线)、墙面阴阳角或落水管为分界线；</w:t>
      </w:r>
    </w:p>
    <w:p>
      <w:pPr>
        <w:pStyle w:val="59"/>
        <w:ind w:firstLine="422"/>
      </w:pPr>
      <w:r>
        <w:rPr>
          <w:rFonts w:hint="eastAsia" w:ascii="Times New Roman"/>
          <w:b/>
          <w:bCs/>
        </w:rPr>
        <w:t>5</w:t>
      </w:r>
      <w:r>
        <w:rPr>
          <w:rFonts w:hint="eastAsia"/>
        </w:rPr>
        <w:t>　对于同一个作业区域的施工应一次完成，同一墙面同一颜色宜选用同一批次墙体饰面砂浆。高温天气施工应避免太阳直射，采取背光施工；</w:t>
      </w:r>
    </w:p>
    <w:p>
      <w:pPr>
        <w:pStyle w:val="59"/>
        <w:ind w:firstLine="422"/>
      </w:pPr>
      <w:r>
        <w:rPr>
          <w:rFonts w:hint="eastAsia" w:ascii="Times New Roman"/>
          <w:b/>
          <w:bCs/>
          <w:kern w:val="2"/>
          <w:szCs w:val="21"/>
        </w:rPr>
        <w:t>6　</w:t>
      </w:r>
      <w:r>
        <w:rPr>
          <w:rFonts w:hint="eastAsia"/>
        </w:rPr>
        <w:t>色彩分界线处的施工，应先将色彩分界线的一侧贴盖，施工另外一侧，待其干燥硬化后再进行相邻侧的施工。</w:t>
      </w:r>
    </w:p>
    <w:p>
      <w:pPr>
        <w:pStyle w:val="59"/>
        <w:ind w:firstLine="0" w:firstLineChars="0"/>
      </w:pPr>
      <w:r>
        <w:rPr>
          <w:rFonts w:hint="eastAsia" w:ascii="Times New Roman"/>
          <w:b/>
          <w:bCs/>
          <w:kern w:val="2"/>
          <w:szCs w:val="21"/>
        </w:rPr>
        <w:t>5.3.5</w:t>
      </w:r>
      <w:r>
        <w:rPr>
          <w:rFonts w:hint="eastAsia"/>
        </w:rPr>
        <w:t>　墙体饰面砂浆采用</w:t>
      </w:r>
      <w:bookmarkStart w:id="92" w:name="_Hlk211242877"/>
      <w:r>
        <w:rPr>
          <w:rFonts w:hint="eastAsia"/>
        </w:rPr>
        <w:t>批刮法</w:t>
      </w:r>
      <w:bookmarkEnd w:id="92"/>
      <w:r>
        <w:rPr>
          <w:rFonts w:hint="eastAsia"/>
        </w:rPr>
        <w:t>施工时，应符合下列规定：</w:t>
      </w:r>
    </w:p>
    <w:p>
      <w:pPr>
        <w:pStyle w:val="59"/>
        <w:ind w:firstLine="422"/>
      </w:pPr>
      <w:r>
        <w:rPr>
          <w:rFonts w:hint="eastAsia" w:ascii="Times New Roman"/>
          <w:b/>
          <w:bCs/>
          <w:kern w:val="2"/>
          <w:szCs w:val="21"/>
        </w:rPr>
        <w:t>1</w:t>
      </w:r>
      <w:r>
        <w:rPr>
          <w:rFonts w:hint="eastAsia"/>
        </w:rPr>
        <w:t>　应将搅拌好的饰面砂浆均匀批涂在基层上，并应均匀平整、无明显批刀痕和气泡产生；</w:t>
      </w:r>
    </w:p>
    <w:p>
      <w:pPr>
        <w:pStyle w:val="59"/>
        <w:ind w:firstLine="422"/>
      </w:pPr>
      <w:r>
        <w:rPr>
          <w:rFonts w:hint="eastAsia" w:ascii="Times New Roman"/>
          <w:b/>
          <w:bCs/>
          <w:kern w:val="2"/>
          <w:szCs w:val="21"/>
        </w:rPr>
        <w:t>2</w:t>
      </w:r>
      <w:r>
        <w:rPr>
          <w:rFonts w:hint="eastAsia"/>
        </w:rPr>
        <w:t>　二次批涂应待前道工序干燥后进行，全部工序不应少于两遍；</w:t>
      </w:r>
    </w:p>
    <w:p>
      <w:pPr>
        <w:pStyle w:val="59"/>
        <w:ind w:firstLine="422"/>
      </w:pPr>
      <w:r>
        <w:rPr>
          <w:rFonts w:hint="eastAsia" w:ascii="Times New Roman"/>
          <w:b/>
          <w:bCs/>
          <w:kern w:val="2"/>
          <w:szCs w:val="21"/>
        </w:rPr>
        <w:t>3</w:t>
      </w:r>
      <w:r>
        <w:rPr>
          <w:rFonts w:hint="eastAsia"/>
        </w:rPr>
        <w:t>　批涂顺序应从上到下，按同一方向涂抹，整面墙应一次性批涂完成，避免衔接痕迹；干燥后检查，如有局部不均匀或露底，可采用毛刷补刷；</w:t>
      </w:r>
    </w:p>
    <w:p>
      <w:pPr>
        <w:pStyle w:val="59"/>
        <w:ind w:firstLine="422"/>
      </w:pPr>
      <w:r>
        <w:rPr>
          <w:rFonts w:hint="eastAsia" w:ascii="Times New Roman"/>
          <w:b/>
          <w:bCs/>
          <w:kern w:val="2"/>
          <w:szCs w:val="21"/>
        </w:rPr>
        <w:t>4</w:t>
      </w:r>
      <w:r>
        <w:rPr>
          <w:rFonts w:hint="eastAsia"/>
        </w:rPr>
        <w:t>　批涂表面应无明显色差及浮尘，无连片斑点。</w:t>
      </w:r>
    </w:p>
    <w:p>
      <w:pPr>
        <w:pStyle w:val="59"/>
        <w:ind w:firstLine="0" w:firstLineChars="0"/>
      </w:pPr>
      <w:r>
        <w:rPr>
          <w:rFonts w:hint="eastAsia" w:ascii="Times New Roman"/>
          <w:b/>
          <w:bCs/>
          <w:kern w:val="2"/>
          <w:szCs w:val="21"/>
        </w:rPr>
        <w:t>5.3.6　</w:t>
      </w:r>
      <w:r>
        <w:rPr>
          <w:rFonts w:hint="eastAsia" w:ascii="Times New Roman"/>
          <w:kern w:val="2"/>
          <w:szCs w:val="21"/>
        </w:rPr>
        <w:t>墙体</w:t>
      </w:r>
      <w:r>
        <w:rPr>
          <w:rFonts w:hint="eastAsia"/>
        </w:rPr>
        <w:t>饰面砂浆采用喷涂法施工时，应符合下列规定：</w:t>
      </w:r>
    </w:p>
    <w:p>
      <w:pPr>
        <w:spacing w:line="240" w:lineRule="auto"/>
        <w:ind w:firstLine="422" w:firstLineChars="200"/>
        <w:rPr>
          <w:rFonts w:hint="eastAsia" w:ascii="宋体" w:hAnsi="宋体"/>
          <w:bCs/>
          <w:szCs w:val="32"/>
        </w:rPr>
      </w:pPr>
      <w:r>
        <w:rPr>
          <w:rFonts w:hint="eastAsia" w:ascii="Times New Roman"/>
          <w:b/>
          <w:bCs/>
        </w:rPr>
        <w:t>1</w:t>
      </w:r>
      <w:r>
        <w:rPr>
          <w:rFonts w:hint="eastAsia"/>
        </w:rPr>
        <w:t>　</w:t>
      </w:r>
      <w:r>
        <w:rPr>
          <w:rFonts w:hint="eastAsia" w:ascii="宋体" w:hAnsi="宋体"/>
          <w:bCs/>
          <w:szCs w:val="32"/>
        </w:rPr>
        <w:t>喷涂的顺序应按先难后易，先里后外，先高处后低处，先小面积后大面积；</w:t>
      </w:r>
    </w:p>
    <w:p>
      <w:pPr>
        <w:spacing w:line="240" w:lineRule="auto"/>
        <w:ind w:firstLine="422" w:firstLineChars="200"/>
        <w:rPr>
          <w:rFonts w:hint="eastAsia" w:ascii="宋体" w:hAnsi="宋体"/>
          <w:bCs/>
          <w:szCs w:val="32"/>
        </w:rPr>
      </w:pPr>
      <w:r>
        <w:rPr>
          <w:rFonts w:hint="eastAsia" w:ascii="Times New Roman"/>
          <w:b/>
          <w:bCs/>
        </w:rPr>
        <w:t>2</w:t>
      </w:r>
      <w:r>
        <w:rPr>
          <w:rFonts w:hint="eastAsia"/>
        </w:rPr>
        <w:t>　</w:t>
      </w:r>
      <w:r>
        <w:rPr>
          <w:rFonts w:hint="eastAsia" w:ascii="宋体" w:hAnsi="宋体"/>
          <w:bCs/>
          <w:szCs w:val="32"/>
        </w:rPr>
        <w:t>喷涂时应根据实际工程要求选择喷枪嘴口径以及喷枪工作压力；</w:t>
      </w:r>
    </w:p>
    <w:p>
      <w:pPr>
        <w:spacing w:line="240" w:lineRule="auto"/>
        <w:ind w:firstLine="422" w:firstLineChars="200"/>
        <w:rPr>
          <w:rFonts w:hint="eastAsia" w:ascii="宋体" w:hAnsi="宋体"/>
          <w:bCs/>
          <w:szCs w:val="32"/>
        </w:rPr>
      </w:pPr>
      <w:r>
        <w:rPr>
          <w:rFonts w:hint="eastAsia" w:ascii="Times New Roman"/>
          <w:b/>
          <w:bCs/>
        </w:rPr>
        <w:t>3</w:t>
      </w:r>
      <w:r>
        <w:rPr>
          <w:rFonts w:hint="eastAsia"/>
        </w:rPr>
        <w:t>　</w:t>
      </w:r>
      <w:r>
        <w:rPr>
          <w:rFonts w:hint="eastAsia" w:ascii="宋体" w:hAnsi="宋体"/>
          <w:bCs/>
          <w:szCs w:val="32"/>
        </w:rPr>
        <w:t>喷枪运行应平握且稳定，喷嘴垂直于墙面，喷射距离宜控制在0.4</w:t>
      </w:r>
      <w:r>
        <w:rPr>
          <w:rFonts w:ascii="Times New Roman" w:hAnsi="Times New Roman"/>
          <w:bCs/>
          <w:szCs w:val="32"/>
        </w:rPr>
        <w:t>~</w:t>
      </w:r>
      <w:r>
        <w:rPr>
          <w:rFonts w:hint="eastAsia" w:ascii="宋体" w:hAnsi="宋体"/>
          <w:bCs/>
          <w:szCs w:val="32"/>
        </w:rPr>
        <w:t>0.6m，平行于墙面做上下、左右移动，以10</w:t>
      </w:r>
      <w:r>
        <w:rPr>
          <w:rFonts w:ascii="Times New Roman" w:hAnsi="Times New Roman"/>
          <w:bCs/>
          <w:szCs w:val="32"/>
        </w:rPr>
        <w:t>~</w:t>
      </w:r>
      <w:r>
        <w:rPr>
          <w:rFonts w:hint="eastAsia" w:ascii="宋体" w:hAnsi="宋体"/>
          <w:bCs/>
          <w:szCs w:val="32"/>
        </w:rPr>
        <w:t>12m/min的速度均匀、连续作业；</w:t>
      </w:r>
    </w:p>
    <w:p>
      <w:pPr>
        <w:spacing w:line="240" w:lineRule="auto"/>
        <w:ind w:firstLine="422" w:firstLineChars="200"/>
        <w:rPr>
          <w:rFonts w:hint="eastAsia" w:ascii="宋体" w:hAnsi="宋体"/>
          <w:bCs/>
          <w:szCs w:val="32"/>
        </w:rPr>
      </w:pPr>
      <w:r>
        <w:rPr>
          <w:rFonts w:hint="eastAsia" w:ascii="Times New Roman"/>
          <w:b/>
          <w:bCs/>
        </w:rPr>
        <w:t>4</w:t>
      </w:r>
      <w:r>
        <w:rPr>
          <w:rFonts w:hint="eastAsia"/>
        </w:rPr>
        <w:t>　</w:t>
      </w:r>
      <w:r>
        <w:rPr>
          <w:rFonts w:hint="eastAsia" w:ascii="宋体" w:hAnsi="宋体"/>
          <w:bCs/>
          <w:szCs w:val="32"/>
        </w:rPr>
        <w:t>喷涂行走路线宜在直线喷涂0.7</w:t>
      </w:r>
      <w:r>
        <w:rPr>
          <w:rFonts w:ascii="Times New Roman" w:hAnsi="Times New Roman"/>
          <w:bCs/>
          <w:szCs w:val="32"/>
        </w:rPr>
        <w:t>~</w:t>
      </w:r>
      <w:r>
        <w:rPr>
          <w:rFonts w:hint="eastAsia" w:ascii="宋体" w:hAnsi="宋体"/>
          <w:bCs/>
          <w:szCs w:val="32"/>
        </w:rPr>
        <w:t>0.8m后，返回喷涂下一道，下一道压住上一道的1/3或1/4，应减少斜向喷涂。</w:t>
      </w:r>
    </w:p>
    <w:p>
      <w:pPr>
        <w:pStyle w:val="59"/>
        <w:ind w:firstLine="0" w:firstLineChars="0"/>
      </w:pPr>
      <w:r>
        <w:rPr>
          <w:rFonts w:hint="eastAsia" w:ascii="Times New Roman"/>
          <w:b/>
          <w:bCs/>
          <w:kern w:val="2"/>
          <w:szCs w:val="21"/>
        </w:rPr>
        <w:t>5.3.7　</w:t>
      </w:r>
      <w:r>
        <w:rPr>
          <w:rFonts w:hint="eastAsia"/>
        </w:rPr>
        <w:t>对于仿砖、仿石材饰面砂浆，应根据墙面造型要求弹线，粘贴美纹纸或专用模板纸。弹线用的色料应与面层砂浆同色、近色或使用氧化铁红，不应使用色粉、色浆；美纹纸的粘贴应平整，无皱纹、虚粘等现象。</w:t>
      </w:r>
    </w:p>
    <w:p>
      <w:pPr>
        <w:pStyle w:val="59"/>
        <w:ind w:firstLine="0" w:firstLineChars="0"/>
      </w:pPr>
      <w:r>
        <w:rPr>
          <w:rFonts w:hint="eastAsia" w:ascii="Times New Roman"/>
          <w:b/>
          <w:bCs/>
          <w:kern w:val="2"/>
          <w:szCs w:val="21"/>
        </w:rPr>
        <w:t>5.3.8</w:t>
      </w:r>
      <w:r>
        <w:rPr>
          <w:rFonts w:hint="eastAsia"/>
        </w:rPr>
        <w:t>　对于其他有艺术造型的墙体饰面砂浆施工，应符合下列规定：</w:t>
      </w:r>
    </w:p>
    <w:p>
      <w:pPr>
        <w:pStyle w:val="59"/>
        <w:ind w:firstLine="422"/>
      </w:pPr>
      <w:r>
        <w:rPr>
          <w:rFonts w:hint="eastAsia" w:ascii="Times New Roman"/>
          <w:b/>
          <w:bCs/>
        </w:rPr>
        <w:t>1</w:t>
      </w:r>
      <w:r>
        <w:rPr>
          <w:rFonts w:hint="eastAsia"/>
        </w:rPr>
        <w:t>　应将搅拌好的浆料先均匀打底，再用各种工具制作不同的纹理效果；</w:t>
      </w:r>
    </w:p>
    <w:p>
      <w:pPr>
        <w:pStyle w:val="59"/>
        <w:ind w:firstLine="422"/>
      </w:pPr>
      <w:r>
        <w:rPr>
          <w:rFonts w:hint="eastAsia" w:ascii="Times New Roman"/>
          <w:b/>
          <w:bCs/>
        </w:rPr>
        <w:t>2</w:t>
      </w:r>
      <w:r>
        <w:rPr>
          <w:rFonts w:hint="eastAsia"/>
        </w:rPr>
        <w:t>　墙体饰面砂浆批涂/喷涂后应在浆料潮湿的状态下及时造型，造型时造型工具不得有明水；</w:t>
      </w:r>
    </w:p>
    <w:p>
      <w:pPr>
        <w:pStyle w:val="59"/>
        <w:ind w:firstLine="422"/>
      </w:pPr>
      <w:r>
        <w:rPr>
          <w:rFonts w:hint="eastAsia" w:ascii="Times New Roman"/>
          <w:b/>
          <w:bCs/>
        </w:rPr>
        <w:t>3</w:t>
      </w:r>
      <w:r>
        <w:rPr>
          <w:rFonts w:hint="eastAsia"/>
        </w:rPr>
        <w:t>　制作纹理效果的造型手法要一致，同一墙面同一造型不应换用不同的工具，保证均匀效果；</w:t>
      </w:r>
    </w:p>
    <w:p>
      <w:pPr>
        <w:pStyle w:val="59"/>
        <w:ind w:firstLine="422"/>
      </w:pPr>
      <w:r>
        <w:rPr>
          <w:rFonts w:ascii="Times New Roman"/>
          <w:b/>
          <w:bCs/>
        </w:rPr>
        <w:t>4</w:t>
      </w:r>
      <w:r>
        <w:rPr>
          <w:rFonts w:hint="eastAsia"/>
        </w:rPr>
        <w:t>　施工时最少两人一组，一人负责材料上墙，一人负责制作纹理，两人间隔距离可保持1m左右。</w:t>
      </w:r>
    </w:p>
    <w:p>
      <w:pPr>
        <w:pStyle w:val="59"/>
        <w:ind w:firstLine="0" w:firstLineChars="0"/>
        <w:rPr>
          <w:rFonts w:hint="eastAsia" w:hAnsi="宋体"/>
          <w:bCs/>
          <w:szCs w:val="32"/>
        </w:rPr>
      </w:pPr>
      <w:r>
        <w:rPr>
          <w:rFonts w:hint="eastAsia" w:ascii="Times New Roman"/>
          <w:b/>
          <w:bCs/>
          <w:kern w:val="2"/>
          <w:szCs w:val="21"/>
        </w:rPr>
        <w:t>5.3.9　</w:t>
      </w:r>
      <w:r>
        <w:rPr>
          <w:rFonts w:hint="eastAsia" w:hAnsi="宋体"/>
          <w:bCs/>
          <w:szCs w:val="32"/>
        </w:rPr>
        <w:t>罩面漆施工应满足下列要求：</w:t>
      </w:r>
    </w:p>
    <w:p>
      <w:pPr>
        <w:spacing w:line="240" w:lineRule="auto"/>
        <w:ind w:firstLine="422" w:firstLineChars="200"/>
        <w:rPr>
          <w:rFonts w:hint="eastAsia" w:ascii="宋体" w:hAnsi="宋体"/>
          <w:bCs/>
          <w:szCs w:val="32"/>
          <w:highlight w:val="none"/>
        </w:rPr>
      </w:pPr>
      <w:r>
        <w:rPr>
          <w:rFonts w:hint="eastAsia" w:ascii="Times New Roman" w:hAnsi="Times New Roman"/>
          <w:b/>
          <w:bCs/>
          <w:kern w:val="0"/>
          <w:szCs w:val="20"/>
          <w:highlight w:val="none"/>
        </w:rPr>
        <w:t>1</w:t>
      </w:r>
      <w:r>
        <w:rPr>
          <w:rFonts w:hint="eastAsia" w:ascii="宋体" w:hAnsi="Times New Roman"/>
          <w:kern w:val="0"/>
          <w:szCs w:val="20"/>
          <w:highlight w:val="none"/>
        </w:rPr>
        <w:t>　</w:t>
      </w:r>
      <w:bookmarkStart w:id="93" w:name="_Hlk211260498"/>
      <w:r>
        <w:rPr>
          <w:rFonts w:hint="eastAsia" w:ascii="宋体" w:hAnsi="Times New Roman"/>
          <w:kern w:val="0"/>
          <w:szCs w:val="20"/>
          <w:highlight w:val="none"/>
        </w:rPr>
        <w:t>墙体饰面砂浆施工完毕至少24h后方可进行喷涂、辊涂和刷涂罩面漆施工</w:t>
      </w:r>
      <w:bookmarkEnd w:id="93"/>
      <w:r>
        <w:rPr>
          <w:rFonts w:hint="eastAsia" w:ascii="宋体" w:hAnsi="宋体"/>
          <w:bCs/>
          <w:szCs w:val="32"/>
          <w:highlight w:val="none"/>
        </w:rPr>
        <w:t>；</w:t>
      </w:r>
    </w:p>
    <w:p>
      <w:pPr>
        <w:spacing w:line="240" w:lineRule="auto"/>
        <w:ind w:firstLine="422" w:firstLineChars="200"/>
        <w:rPr>
          <w:rFonts w:hint="eastAsia" w:ascii="宋体" w:hAnsi="宋体"/>
          <w:bCs/>
          <w:szCs w:val="32"/>
        </w:rPr>
      </w:pPr>
      <w:r>
        <w:rPr>
          <w:rFonts w:hint="eastAsia" w:ascii="Times New Roman"/>
          <w:b/>
          <w:bCs/>
          <w:highlight w:val="none"/>
        </w:rPr>
        <w:t>2</w:t>
      </w:r>
      <w:r>
        <w:rPr>
          <w:rFonts w:hint="eastAsia"/>
          <w:highlight w:val="none"/>
        </w:rPr>
        <w:t>　</w:t>
      </w:r>
      <w:r>
        <w:rPr>
          <w:rFonts w:hint="eastAsia" w:ascii="宋体" w:hAnsi="宋体"/>
          <w:bCs/>
          <w:szCs w:val="32"/>
          <w:highlight w:val="none"/>
        </w:rPr>
        <w:t>罩面漆施</w:t>
      </w:r>
      <w:r>
        <w:rPr>
          <w:rFonts w:hint="eastAsia" w:ascii="宋体" w:hAnsi="宋体"/>
          <w:bCs/>
          <w:szCs w:val="32"/>
        </w:rPr>
        <w:t>工应全覆盖、无漏点，厚薄均匀，不应有明显流挂。</w:t>
      </w:r>
    </w:p>
    <w:p>
      <w:pPr>
        <w:pStyle w:val="59"/>
        <w:spacing w:before="312" w:beforeLines="100" w:after="312" w:afterLines="100"/>
        <w:ind w:firstLine="0" w:firstLineChars="0"/>
        <w:jc w:val="center"/>
        <w:outlineLvl w:val="1"/>
        <w:rPr>
          <w:rFonts w:ascii="Times New Roman"/>
          <w:b/>
          <w:bCs/>
        </w:rPr>
      </w:pPr>
      <w:bookmarkStart w:id="94" w:name="_Toc193202208"/>
      <w:bookmarkStart w:id="95" w:name="_Toc10237"/>
      <w:r>
        <w:rPr>
          <w:rFonts w:hint="eastAsia" w:ascii="Times New Roman"/>
          <w:b/>
          <w:bCs/>
        </w:rPr>
        <w:t>5</w:t>
      </w:r>
      <w:r>
        <w:rPr>
          <w:rFonts w:ascii="Times New Roman"/>
          <w:b/>
          <w:bCs/>
        </w:rPr>
        <w:t>.</w:t>
      </w:r>
      <w:r>
        <w:rPr>
          <w:rFonts w:hint="eastAsia" w:ascii="Times New Roman"/>
          <w:b/>
          <w:bCs/>
        </w:rPr>
        <w:t>4</w:t>
      </w:r>
      <w:r>
        <w:rPr>
          <w:rFonts w:ascii="Times New Roman"/>
          <w:b/>
          <w:bCs/>
        </w:rPr>
        <w:t xml:space="preserve">  </w:t>
      </w:r>
      <w:r>
        <w:rPr>
          <w:rFonts w:hint="eastAsia" w:ascii="Times New Roman"/>
          <w:b/>
          <w:bCs/>
        </w:rPr>
        <w:t>成 品 保 护</w:t>
      </w:r>
      <w:bookmarkEnd w:id="94"/>
      <w:bookmarkStart w:id="96" w:name="_Toc8295"/>
      <w:r>
        <w:rPr>
          <w:rFonts w:ascii="Times New Roman"/>
          <w:b/>
          <w:bCs/>
        </w:rPr>
        <w:fldChar w:fldCharType="begin"/>
      </w:r>
      <w:r>
        <w:rPr>
          <w:rFonts w:ascii="Times New Roman"/>
          <w:b/>
          <w:bCs/>
        </w:rPr>
        <w:instrText xml:space="preserve"> </w:instrText>
      </w:r>
      <w:r>
        <w:rPr>
          <w:rFonts w:hint="eastAsia" w:ascii="Times New Roman"/>
          <w:b/>
          <w:bCs/>
        </w:rPr>
        <w:instrText xml:space="preserve">TC  "Finished Product Protection" \l 2</w:instrText>
      </w:r>
      <w:r>
        <w:rPr>
          <w:rFonts w:ascii="Times New Roman"/>
          <w:b/>
          <w:bCs/>
        </w:rPr>
        <w:instrText xml:space="preserve"> </w:instrText>
      </w:r>
      <w:r>
        <w:rPr>
          <w:rFonts w:ascii="Times New Roman"/>
          <w:b/>
          <w:bCs/>
        </w:rPr>
        <w:fldChar w:fldCharType="end"/>
      </w:r>
      <w:bookmarkEnd w:id="95"/>
      <w:bookmarkEnd w:id="96"/>
    </w:p>
    <w:p>
      <w:pPr>
        <w:pStyle w:val="59"/>
        <w:ind w:firstLine="0" w:firstLineChars="0"/>
      </w:pPr>
      <w:r>
        <w:rPr>
          <w:rFonts w:hint="eastAsia" w:ascii="Times New Roman"/>
          <w:b/>
          <w:bCs/>
          <w:kern w:val="2"/>
          <w:szCs w:val="21"/>
        </w:rPr>
        <w:t>5.4.1</w:t>
      </w:r>
      <w:r>
        <w:rPr>
          <w:rFonts w:hint="eastAsia"/>
        </w:rPr>
        <w:t>　墙体饰面砂浆饰面工程完工后，应对后续工程可能造成污染的部位采取保护措施，对被污染的部位，应在饰面砂浆未干时及时清除。</w:t>
      </w:r>
    </w:p>
    <w:p>
      <w:pPr>
        <w:pStyle w:val="59"/>
        <w:ind w:firstLine="0" w:firstLineChars="0"/>
      </w:pPr>
      <w:r>
        <w:rPr>
          <w:rFonts w:hint="eastAsia" w:ascii="Times New Roman"/>
          <w:b/>
          <w:bCs/>
          <w:kern w:val="2"/>
          <w:szCs w:val="21"/>
        </w:rPr>
        <w:t>5.4.2　</w:t>
      </w:r>
      <w:r>
        <w:rPr>
          <w:rFonts w:hint="eastAsia"/>
        </w:rPr>
        <w:t>应对施工中易发生损坏的入口、通道、阳角等部位采取保护措施。</w:t>
      </w:r>
    </w:p>
    <w:p>
      <w:pPr>
        <w:pStyle w:val="59"/>
        <w:ind w:firstLine="0" w:firstLineChars="0"/>
      </w:pPr>
      <w:r>
        <w:rPr>
          <w:rFonts w:hint="eastAsia" w:ascii="Times New Roman"/>
          <w:b/>
          <w:bCs/>
          <w:kern w:val="2"/>
          <w:szCs w:val="21"/>
        </w:rPr>
        <w:t>5.4.3</w:t>
      </w:r>
      <w:r>
        <w:rPr>
          <w:rFonts w:hint="eastAsia"/>
        </w:rPr>
        <w:t xml:space="preserve">　墙体饰面砂浆施工后应注意墙面保护，施工完成后 </w:t>
      </w:r>
      <w:r>
        <w:rPr>
          <w:rFonts w:ascii="Times New Roman"/>
        </w:rPr>
        <w:t>48</w:t>
      </w:r>
      <w:r>
        <w:rPr>
          <w:rFonts w:hint="eastAsia" w:ascii="Times New Roman"/>
        </w:rPr>
        <w:t xml:space="preserve"> </w:t>
      </w:r>
      <w:r>
        <w:rPr>
          <w:rFonts w:ascii="Times New Roman"/>
        </w:rPr>
        <w:t>h</w:t>
      </w:r>
      <w:r>
        <w:rPr>
          <w:rFonts w:hint="eastAsia"/>
        </w:rPr>
        <w:t>内应采取措施避免雨淋和太阳暴晒。</w:t>
      </w:r>
    </w:p>
    <w:p>
      <w:pPr>
        <w:pStyle w:val="59"/>
        <w:ind w:firstLine="0" w:firstLineChars="0"/>
      </w:pPr>
      <w:r>
        <w:rPr>
          <w:rFonts w:hint="eastAsia" w:ascii="Times New Roman"/>
          <w:b/>
          <w:bCs/>
          <w:kern w:val="2"/>
          <w:szCs w:val="21"/>
        </w:rPr>
        <w:t>5.4.4</w:t>
      </w:r>
      <w:r>
        <w:rPr>
          <w:rFonts w:hint="eastAsia"/>
        </w:rPr>
        <w:t>　应合理安排水、电、设备安装等工序，不应在墙体饰面砂浆施工后开凿孔洞。如确需开凿孔洞，应在墙体饰面砂浆饰面工程完工后进行，并采取相应弥补措施。</w:t>
      </w:r>
    </w:p>
    <w:p>
      <w:pPr>
        <w:pStyle w:val="59"/>
        <w:spacing w:before="312" w:beforeLines="100" w:after="312" w:afterLines="100"/>
        <w:ind w:firstLine="0" w:firstLineChars="0"/>
        <w:jc w:val="center"/>
        <w:outlineLvl w:val="1"/>
        <w:rPr>
          <w:rFonts w:ascii="Times New Roman"/>
          <w:b/>
          <w:bCs/>
        </w:rPr>
      </w:pPr>
      <w:bookmarkStart w:id="97" w:name="_Toc193202209"/>
      <w:bookmarkStart w:id="98" w:name="_Toc8432"/>
      <w:r>
        <w:rPr>
          <w:rFonts w:hint="eastAsia" w:ascii="Times New Roman"/>
          <w:b/>
          <w:bCs/>
        </w:rPr>
        <w:t>5</w:t>
      </w:r>
      <w:r>
        <w:rPr>
          <w:rFonts w:ascii="Times New Roman"/>
          <w:b/>
          <w:bCs/>
        </w:rPr>
        <w:t>.</w:t>
      </w:r>
      <w:r>
        <w:rPr>
          <w:rFonts w:hint="eastAsia" w:ascii="Times New Roman"/>
          <w:b/>
          <w:bCs/>
        </w:rPr>
        <w:t>5</w:t>
      </w:r>
      <w:r>
        <w:rPr>
          <w:rFonts w:ascii="Times New Roman"/>
          <w:b/>
          <w:bCs/>
        </w:rPr>
        <w:t xml:space="preserve">  </w:t>
      </w:r>
      <w:r>
        <w:rPr>
          <w:rFonts w:hint="eastAsia" w:ascii="Times New Roman"/>
          <w:b/>
          <w:bCs/>
        </w:rPr>
        <w:t>文 明 施 工</w:t>
      </w:r>
      <w:bookmarkEnd w:id="97"/>
      <w:bookmarkStart w:id="99" w:name="_Toc26058"/>
      <w:r>
        <w:rPr>
          <w:rFonts w:ascii="Times New Roman"/>
          <w:b/>
          <w:bCs/>
        </w:rPr>
        <w:fldChar w:fldCharType="begin"/>
      </w:r>
      <w:r>
        <w:rPr>
          <w:rFonts w:ascii="Times New Roman"/>
          <w:b/>
          <w:bCs/>
        </w:rPr>
        <w:instrText xml:space="preserve"> </w:instrText>
      </w:r>
      <w:r>
        <w:rPr>
          <w:rFonts w:hint="eastAsia" w:ascii="Times New Roman"/>
          <w:b/>
          <w:bCs/>
        </w:rPr>
        <w:instrText xml:space="preserve">TC  "Civilized Construction" \l 2</w:instrText>
      </w:r>
      <w:r>
        <w:rPr>
          <w:rFonts w:ascii="Times New Roman"/>
          <w:b/>
          <w:bCs/>
        </w:rPr>
        <w:instrText xml:space="preserve"> </w:instrText>
      </w:r>
      <w:r>
        <w:rPr>
          <w:rFonts w:ascii="Times New Roman"/>
          <w:b/>
          <w:bCs/>
        </w:rPr>
        <w:fldChar w:fldCharType="end"/>
      </w:r>
      <w:bookmarkEnd w:id="98"/>
      <w:bookmarkEnd w:id="99"/>
    </w:p>
    <w:p>
      <w:pPr>
        <w:pStyle w:val="59"/>
        <w:ind w:firstLine="0" w:firstLineChars="0"/>
      </w:pPr>
      <w:r>
        <w:rPr>
          <w:rFonts w:hint="eastAsia" w:ascii="Times New Roman"/>
          <w:b/>
          <w:bCs/>
          <w:kern w:val="2"/>
          <w:szCs w:val="21"/>
        </w:rPr>
        <w:t>5.5.1</w:t>
      </w:r>
      <w:r>
        <w:rPr>
          <w:rFonts w:hint="eastAsia"/>
        </w:rPr>
        <w:t>　进场后应对施工人员进行环境保护教育工作，遵守有关环境保护的法律、法规。</w:t>
      </w:r>
    </w:p>
    <w:p>
      <w:pPr>
        <w:pStyle w:val="59"/>
        <w:ind w:firstLine="0" w:firstLineChars="0"/>
        <w:rPr>
          <w:rFonts w:ascii="Times New Roman"/>
          <w:b/>
          <w:bCs/>
          <w:kern w:val="2"/>
          <w:szCs w:val="21"/>
        </w:rPr>
      </w:pPr>
      <w:r>
        <w:rPr>
          <w:rFonts w:hint="eastAsia" w:ascii="Times New Roman"/>
          <w:b/>
          <w:bCs/>
          <w:kern w:val="2"/>
          <w:szCs w:val="21"/>
        </w:rPr>
        <w:t>5.5.2　</w:t>
      </w:r>
      <w:r>
        <w:rPr>
          <w:rFonts w:hint="eastAsia" w:ascii="Times New Roman"/>
          <w:kern w:val="2"/>
          <w:szCs w:val="21"/>
        </w:rPr>
        <w:t>现场应设固定垃圾堆场，严禁将浆料倒入下水道或排水沟。</w:t>
      </w:r>
    </w:p>
    <w:p>
      <w:pPr>
        <w:pStyle w:val="59"/>
        <w:ind w:firstLine="0" w:firstLineChars="0"/>
      </w:pPr>
      <w:r>
        <w:rPr>
          <w:rFonts w:hint="eastAsia" w:ascii="Times New Roman"/>
          <w:b/>
          <w:bCs/>
          <w:kern w:val="2"/>
          <w:szCs w:val="21"/>
        </w:rPr>
        <w:t>5.5.3</w:t>
      </w:r>
      <w:r>
        <w:rPr>
          <w:rFonts w:hint="eastAsia"/>
        </w:rPr>
        <w:t>　材料搅拌时应采取防尘措施，施工人员应使用防护用品防止污染环境或危害施工人员身体健康。</w:t>
      </w:r>
    </w:p>
    <w:p>
      <w:r>
        <w:rPr>
          <w:rFonts w:hint="eastAsia"/>
        </w:rPr>
        <w:br w:type="page"/>
      </w:r>
    </w:p>
    <w:sdt>
      <w:sdtPr>
        <w:tag w:val="NEW_STAND_NAME"/>
        <w:id w:val="-1586763514"/>
        <w:placeholder>
          <w:docPart w:val="{390dbeac-1faa-4869-95b8-e8fa92b914d0}"/>
        </w:placeholder>
      </w:sdtPr>
      <w:sdtContent>
        <w:p>
          <w:pPr>
            <w:pStyle w:val="180"/>
            <w:numPr>
              <w:ilvl w:val="0"/>
              <w:numId w:val="33"/>
            </w:numPr>
            <w:spacing w:before="312" w:beforeLines="100" w:after="312" w:afterLines="100"/>
            <w:outlineLvl w:val="0"/>
            <w:rPr>
              <w:rFonts w:hint="eastAsia"/>
            </w:rPr>
          </w:pPr>
          <w:bookmarkStart w:id="100" w:name="_Toc5053"/>
          <w:bookmarkStart w:id="101" w:name="_Toc172726807"/>
          <w:r>
            <w:rPr>
              <w:rFonts w:hint="eastAsia" w:ascii="宋体" w:hAnsi="宋体" w:eastAsia="宋体"/>
            </w:rPr>
            <w:t>质 量 验 收</w:t>
          </w:r>
          <w:bookmarkStart w:id="102" w:name="_Toc21554"/>
          <w:r>
            <w:rPr>
              <w:rFonts w:hint="eastAsia" w:ascii="宋体" w:hAnsi="宋体" w:eastAsia="宋体"/>
            </w:rPr>
            <w:fldChar w:fldCharType="begin"/>
          </w:r>
          <w:r>
            <w:rPr>
              <w:rFonts w:hint="eastAsia" w:ascii="宋体" w:hAnsi="宋体" w:eastAsia="宋体"/>
            </w:rPr>
            <w:instrText xml:space="preserve"> TC  "Quality Acceptance" \l 1 </w:instrText>
          </w:r>
          <w:r>
            <w:rPr>
              <w:rFonts w:hint="eastAsia" w:ascii="宋体" w:hAnsi="宋体" w:eastAsia="宋体"/>
            </w:rPr>
            <w:fldChar w:fldCharType="end"/>
          </w:r>
        </w:p>
      </w:sdtContent>
    </w:sdt>
    <w:bookmarkEnd w:id="100"/>
    <w:bookmarkEnd w:id="102"/>
    <w:p>
      <w:pPr>
        <w:pStyle w:val="59"/>
        <w:spacing w:before="312" w:beforeLines="100" w:after="312" w:afterLines="100"/>
        <w:ind w:firstLine="0" w:firstLineChars="0"/>
        <w:jc w:val="center"/>
        <w:outlineLvl w:val="1"/>
        <w:rPr>
          <w:rFonts w:ascii="Times New Roman"/>
          <w:b/>
          <w:bCs/>
        </w:rPr>
      </w:pPr>
      <w:bookmarkStart w:id="103" w:name="_Toc193202210"/>
      <w:bookmarkStart w:id="104" w:name="_Toc915"/>
      <w:r>
        <w:rPr>
          <w:rFonts w:hint="eastAsia" w:ascii="Times New Roman"/>
          <w:b/>
          <w:bCs/>
        </w:rPr>
        <w:t>6</w:t>
      </w:r>
      <w:r>
        <w:rPr>
          <w:rFonts w:ascii="Times New Roman"/>
          <w:b/>
          <w:bCs/>
        </w:rPr>
        <w:t>.1  一</w:t>
      </w:r>
      <w:r>
        <w:rPr>
          <w:rFonts w:hint="eastAsia" w:ascii="Times New Roman"/>
          <w:b/>
          <w:bCs/>
        </w:rPr>
        <w:t xml:space="preserve"> </w:t>
      </w:r>
      <w:r>
        <w:rPr>
          <w:rFonts w:ascii="Times New Roman"/>
          <w:b/>
          <w:bCs/>
        </w:rPr>
        <w:t>般</w:t>
      </w:r>
      <w:r>
        <w:rPr>
          <w:rFonts w:hint="eastAsia" w:ascii="Times New Roman"/>
          <w:b/>
          <w:bCs/>
        </w:rPr>
        <w:t xml:space="preserve"> </w:t>
      </w:r>
      <w:r>
        <w:rPr>
          <w:rFonts w:ascii="Times New Roman"/>
          <w:b/>
          <w:bCs/>
        </w:rPr>
        <w:t>规</w:t>
      </w:r>
      <w:r>
        <w:rPr>
          <w:rFonts w:hint="eastAsia" w:ascii="Times New Roman"/>
          <w:b/>
          <w:bCs/>
        </w:rPr>
        <w:t xml:space="preserve"> </w:t>
      </w:r>
      <w:r>
        <w:rPr>
          <w:rFonts w:ascii="Times New Roman"/>
          <w:b/>
          <w:bCs/>
        </w:rPr>
        <w:t>定</w:t>
      </w:r>
      <w:bookmarkEnd w:id="103"/>
      <w:bookmarkStart w:id="105" w:name="_Toc18805"/>
      <w:r>
        <w:rPr>
          <w:rFonts w:ascii="Times New Roman"/>
          <w:b/>
          <w:bCs/>
        </w:rPr>
        <w:fldChar w:fldCharType="begin"/>
      </w:r>
      <w:r>
        <w:rPr>
          <w:rFonts w:ascii="Times New Roman"/>
          <w:b/>
          <w:bCs/>
        </w:rPr>
        <w:instrText xml:space="preserve"> TC  "General Requirements" \l 2 </w:instrText>
      </w:r>
      <w:r>
        <w:rPr>
          <w:rFonts w:ascii="Times New Roman"/>
          <w:b/>
          <w:bCs/>
        </w:rPr>
        <w:fldChar w:fldCharType="end"/>
      </w:r>
      <w:bookmarkEnd w:id="104"/>
      <w:bookmarkEnd w:id="105"/>
    </w:p>
    <w:bookmarkEnd w:id="101"/>
    <w:p>
      <w:pPr>
        <w:tabs>
          <w:tab w:val="left" w:pos="720"/>
        </w:tabs>
        <w:spacing w:line="240" w:lineRule="auto"/>
        <w:rPr>
          <w:rFonts w:hint="eastAsia" w:ascii="宋体" w:hAnsi="宋体"/>
          <w:color w:val="000000"/>
        </w:rPr>
      </w:pPr>
      <w:r>
        <w:rPr>
          <w:rFonts w:hint="eastAsia" w:ascii="Times New Roman"/>
          <w:b/>
          <w:bCs/>
        </w:rPr>
        <w:t>6.1.1　</w:t>
      </w:r>
      <w:r>
        <w:rPr>
          <w:rFonts w:hint="eastAsia" w:ascii="宋体" w:hAnsi="宋体"/>
          <w:color w:val="000000"/>
        </w:rPr>
        <w:t>墙体饰面砂浆饰面工程的质量验收应符合现行国家标准《建筑工程施工质量验收统一标准》GB 50300和《</w:t>
      </w:r>
      <w:r>
        <w:fldChar w:fldCharType="begin"/>
      </w:r>
      <w:r>
        <w:instrText xml:space="preserve"> HYPERLINK "http://www.so.com/link?m=aFgE7VRW%2FS39GBybjHG13rOAg2qNY8DHZiOa5bEPIUwvTOv2x6igj9CBzj0w6BF5Rk7JVgAIsDCYVqN2Y0A8eGQrtB3hAbyo7cXNBa1e04i0%3D" \t "_blank" </w:instrText>
      </w:r>
      <w:r>
        <w:fldChar w:fldCharType="separate"/>
      </w:r>
      <w:r>
        <w:rPr>
          <w:rFonts w:hint="eastAsia" w:ascii="宋体" w:hAnsi="宋体"/>
          <w:color w:val="000000"/>
        </w:rPr>
        <w:t>建筑装饰装修工程质量验收标准</w:t>
      </w:r>
      <w:r>
        <w:rPr>
          <w:rFonts w:hint="eastAsia" w:ascii="宋体" w:hAnsi="宋体"/>
          <w:color w:val="000000"/>
        </w:rPr>
        <w:fldChar w:fldCharType="end"/>
      </w:r>
      <w:r>
        <w:rPr>
          <w:rFonts w:hint="eastAsia" w:ascii="宋体" w:hAnsi="宋体"/>
          <w:color w:val="000000"/>
        </w:rPr>
        <w:t>》GB 50210的规定。</w:t>
      </w:r>
    </w:p>
    <w:p>
      <w:pPr>
        <w:spacing w:line="240" w:lineRule="auto"/>
        <w:rPr>
          <w:rFonts w:hint="eastAsia" w:ascii="宋体" w:hAnsi="宋体"/>
          <w:color w:val="000000"/>
        </w:rPr>
      </w:pPr>
      <w:r>
        <w:rPr>
          <w:rFonts w:hint="eastAsia" w:ascii="Times New Roman"/>
          <w:b/>
          <w:bCs/>
        </w:rPr>
        <w:t>6.1.2　</w:t>
      </w:r>
      <w:r>
        <w:rPr>
          <w:rFonts w:hint="eastAsia" w:ascii="宋体" w:hAnsi="宋体"/>
          <w:color w:val="000000"/>
        </w:rPr>
        <w:t>所有材料进场时，应对品种、型号、质量进行验收，对墙体饰面砂浆还要进行颜色的验收，验收合格后方可使用。验收时，生产厂家应提供产品名称、执行标准、种类、型号、生产日期、保质期、使用说明、生产企业地址和产品合格证书。</w:t>
      </w:r>
    </w:p>
    <w:p>
      <w:pPr>
        <w:spacing w:before="156" w:beforeLines="50" w:line="240" w:lineRule="auto"/>
        <w:rPr>
          <w:rFonts w:hint="eastAsia" w:ascii="宋体" w:hAnsi="宋体"/>
        </w:rPr>
      </w:pPr>
      <w:r>
        <w:rPr>
          <w:rFonts w:hint="eastAsia" w:ascii="Times New Roman"/>
          <w:b/>
          <w:bCs/>
        </w:rPr>
        <w:t>6.1.3　</w:t>
      </w:r>
      <w:r>
        <w:rPr>
          <w:rFonts w:hint="eastAsia" w:ascii="宋体" w:hAnsi="宋体"/>
          <w:color w:val="000000"/>
        </w:rPr>
        <w:t>墙体饰面砂浆饰面工程施工过程中应及时进行质量检查、隐蔽工程验收和检验批验收；施工完成后应进行分项工程验收。验收时，对施工工艺、质量证明文件、工程实物进行检查和检验。</w:t>
      </w:r>
    </w:p>
    <w:p>
      <w:pPr>
        <w:spacing w:line="240" w:lineRule="auto"/>
        <w:rPr>
          <w:rFonts w:hint="eastAsia" w:ascii="宋体" w:hAnsi="宋体"/>
          <w:color w:val="000000"/>
        </w:rPr>
      </w:pPr>
      <w:r>
        <w:rPr>
          <w:rFonts w:hint="eastAsia" w:ascii="Times New Roman"/>
          <w:b/>
          <w:bCs/>
        </w:rPr>
        <w:t>6.1.4　</w:t>
      </w:r>
      <w:r>
        <w:rPr>
          <w:rFonts w:hint="eastAsia" w:ascii="宋体" w:hAnsi="宋体"/>
          <w:color w:val="000000"/>
        </w:rPr>
        <w:t>墙体饰面砂浆饰面工程验收应检查下列资料：</w:t>
      </w:r>
    </w:p>
    <w:p>
      <w:pPr>
        <w:spacing w:line="240" w:lineRule="auto"/>
        <w:ind w:firstLine="422" w:firstLineChars="200"/>
        <w:rPr>
          <w:rFonts w:hint="eastAsia" w:ascii="黑体" w:hAnsi="黑体"/>
          <w:color w:val="000000"/>
        </w:rPr>
      </w:pPr>
      <w:r>
        <w:rPr>
          <w:rFonts w:hint="eastAsia" w:ascii="Times New Roman"/>
          <w:b/>
          <w:bCs/>
        </w:rPr>
        <w:t>1</w:t>
      </w:r>
      <w:r>
        <w:rPr>
          <w:rFonts w:hint="eastAsia"/>
        </w:rPr>
        <w:t>　</w:t>
      </w:r>
      <w:r>
        <w:rPr>
          <w:rFonts w:hint="eastAsia" w:ascii="宋体" w:hAnsi="宋体"/>
          <w:color w:val="000000"/>
        </w:rPr>
        <w:t>设计与施工执行标准、文件；</w:t>
      </w:r>
    </w:p>
    <w:p>
      <w:pPr>
        <w:spacing w:line="240" w:lineRule="auto"/>
        <w:ind w:firstLine="422" w:firstLineChars="200"/>
        <w:rPr>
          <w:rFonts w:hint="eastAsia" w:ascii="宋体" w:hAnsi="宋体"/>
          <w:color w:val="000000"/>
        </w:rPr>
      </w:pPr>
      <w:r>
        <w:rPr>
          <w:rFonts w:hint="eastAsia" w:ascii="Times New Roman"/>
          <w:b/>
          <w:bCs/>
        </w:rPr>
        <w:t>2</w:t>
      </w:r>
      <w:r>
        <w:rPr>
          <w:rFonts w:hint="eastAsia"/>
        </w:rPr>
        <w:t>　</w:t>
      </w:r>
      <w:r>
        <w:rPr>
          <w:rFonts w:hint="eastAsia" w:ascii="宋体" w:hAnsi="宋体"/>
          <w:color w:val="000000"/>
        </w:rPr>
        <w:t>饰面工程所用材料的产品合格证书、出厂检验报告、有效期内的型式检验报告及进场验收记录；</w:t>
      </w:r>
    </w:p>
    <w:p>
      <w:pPr>
        <w:spacing w:line="240" w:lineRule="auto"/>
        <w:ind w:firstLine="422" w:firstLineChars="200"/>
        <w:rPr>
          <w:rFonts w:hint="eastAsia" w:ascii="宋体" w:hAnsi="宋体"/>
          <w:color w:val="000000"/>
        </w:rPr>
      </w:pPr>
      <w:r>
        <w:rPr>
          <w:rFonts w:hint="eastAsia" w:ascii="Times New Roman"/>
          <w:b/>
          <w:bCs/>
        </w:rPr>
        <w:t>3</w:t>
      </w:r>
      <w:r>
        <w:rPr>
          <w:rFonts w:hint="eastAsia"/>
        </w:rPr>
        <w:t>　</w:t>
      </w:r>
      <w:r>
        <w:rPr>
          <w:rFonts w:hint="eastAsia" w:ascii="宋体" w:hAnsi="宋体"/>
          <w:color w:val="000000"/>
        </w:rPr>
        <w:t>基层的检验记录；</w:t>
      </w:r>
    </w:p>
    <w:p>
      <w:pPr>
        <w:spacing w:line="240" w:lineRule="auto"/>
        <w:ind w:firstLine="422" w:firstLineChars="200"/>
        <w:rPr>
          <w:rFonts w:hint="eastAsia" w:ascii="宋体" w:hAnsi="宋体"/>
          <w:color w:val="000000"/>
        </w:rPr>
      </w:pPr>
      <w:r>
        <w:rPr>
          <w:rFonts w:hint="eastAsia" w:ascii="Times New Roman"/>
          <w:b/>
          <w:bCs/>
        </w:rPr>
        <w:t>4</w:t>
      </w:r>
      <w:r>
        <w:rPr>
          <w:rFonts w:hint="eastAsia"/>
        </w:rPr>
        <w:t>　</w:t>
      </w:r>
      <w:r>
        <w:rPr>
          <w:rFonts w:hint="eastAsia" w:ascii="宋体" w:hAnsi="宋体"/>
          <w:color w:val="000000"/>
        </w:rPr>
        <w:t>专项施工方案和技术交流文件；</w:t>
      </w:r>
    </w:p>
    <w:p>
      <w:pPr>
        <w:spacing w:line="240" w:lineRule="auto"/>
        <w:ind w:firstLine="422" w:firstLineChars="200"/>
        <w:rPr>
          <w:rFonts w:hint="eastAsia" w:ascii="宋体" w:hAnsi="宋体"/>
          <w:color w:val="000000"/>
        </w:rPr>
      </w:pPr>
      <w:r>
        <w:rPr>
          <w:rFonts w:hint="eastAsia" w:ascii="Times New Roman"/>
          <w:b/>
          <w:bCs/>
        </w:rPr>
        <w:t>5</w:t>
      </w:r>
      <w:r>
        <w:rPr>
          <w:rFonts w:hint="eastAsia"/>
        </w:rPr>
        <w:t>　</w:t>
      </w:r>
      <w:r>
        <w:rPr>
          <w:rFonts w:hint="eastAsia" w:ascii="宋体" w:hAnsi="宋体"/>
          <w:color w:val="000000"/>
        </w:rPr>
        <w:t>施工工艺与质量检查记录；</w:t>
      </w:r>
    </w:p>
    <w:p>
      <w:pPr>
        <w:spacing w:line="240" w:lineRule="auto"/>
        <w:ind w:firstLine="422" w:firstLineChars="200"/>
        <w:rPr>
          <w:rFonts w:hint="eastAsia" w:ascii="宋体" w:hAnsi="宋体"/>
          <w:color w:val="000000"/>
        </w:rPr>
      </w:pPr>
      <w:r>
        <w:rPr>
          <w:rFonts w:hint="eastAsia" w:ascii="Times New Roman"/>
          <w:b/>
          <w:bCs/>
        </w:rPr>
        <w:t>6</w:t>
      </w:r>
      <w:r>
        <w:rPr>
          <w:rFonts w:hint="eastAsia"/>
        </w:rPr>
        <w:t>　</w:t>
      </w:r>
      <w:r>
        <w:rPr>
          <w:rFonts w:hint="eastAsia" w:ascii="宋体" w:hAnsi="宋体"/>
          <w:color w:val="000000"/>
        </w:rPr>
        <w:t>其他必须提供的资料。</w:t>
      </w:r>
    </w:p>
    <w:p>
      <w:pPr>
        <w:tabs>
          <w:tab w:val="left" w:pos="720"/>
        </w:tabs>
        <w:spacing w:line="240" w:lineRule="auto"/>
        <w:rPr>
          <w:rFonts w:hint="eastAsia" w:ascii="宋体" w:hAnsi="宋体"/>
          <w:color w:val="000000"/>
        </w:rPr>
      </w:pPr>
      <w:r>
        <w:rPr>
          <w:rFonts w:hint="eastAsia" w:ascii="Times New Roman"/>
          <w:b/>
          <w:bCs/>
        </w:rPr>
        <w:t>6.1.5　</w:t>
      </w:r>
      <w:r>
        <w:rPr>
          <w:rFonts w:hint="eastAsia" w:ascii="宋体" w:hAnsi="宋体"/>
          <w:color w:val="000000"/>
        </w:rPr>
        <w:t>检验批应按下列规定划分：</w:t>
      </w:r>
    </w:p>
    <w:p>
      <w:pPr>
        <w:tabs>
          <w:tab w:val="left" w:pos="720"/>
        </w:tabs>
        <w:spacing w:line="240" w:lineRule="auto"/>
        <w:ind w:firstLine="422" w:firstLineChars="200"/>
        <w:rPr>
          <w:rFonts w:hint="eastAsia" w:ascii="宋体" w:hAnsi="宋体"/>
          <w:color w:val="000000"/>
        </w:rPr>
      </w:pPr>
      <w:r>
        <w:rPr>
          <w:rFonts w:hint="eastAsia" w:ascii="Times New Roman"/>
          <w:b/>
          <w:bCs/>
        </w:rPr>
        <w:t>1</w:t>
      </w:r>
      <w:r>
        <w:rPr>
          <w:rFonts w:hint="eastAsia"/>
        </w:rPr>
        <w:t>　</w:t>
      </w:r>
      <w:r>
        <w:rPr>
          <w:rFonts w:hint="eastAsia" w:ascii="宋体" w:hAnsi="宋体"/>
          <w:color w:val="000000"/>
        </w:rPr>
        <w:t>建筑外墙体饰面砂浆饰面工程，相同材料、工艺和施工条件，每1000㎡应划分为一个检验批，不足1000㎡也划分为一个检验批。</w:t>
      </w:r>
    </w:p>
    <w:p>
      <w:pPr>
        <w:tabs>
          <w:tab w:val="left" w:pos="720"/>
        </w:tabs>
        <w:spacing w:line="240" w:lineRule="auto"/>
        <w:ind w:firstLine="422" w:firstLineChars="200"/>
        <w:rPr>
          <w:rFonts w:hint="eastAsia" w:ascii="宋体" w:hAnsi="宋体"/>
          <w:color w:val="000000"/>
        </w:rPr>
      </w:pPr>
      <w:r>
        <w:rPr>
          <w:rFonts w:hint="eastAsia" w:ascii="Times New Roman"/>
          <w:b/>
          <w:bCs/>
        </w:rPr>
        <w:t>2</w:t>
      </w:r>
      <w:r>
        <w:rPr>
          <w:rFonts w:hint="eastAsia"/>
        </w:rPr>
        <w:t>　</w:t>
      </w:r>
      <w:r>
        <w:rPr>
          <w:rFonts w:hint="eastAsia" w:ascii="宋体" w:hAnsi="宋体"/>
          <w:color w:val="000000"/>
        </w:rPr>
        <w:t>建筑内墙体饰面砂浆饰面工程，相同材料、工艺和施工条件，每50间划分为一个检验批，不足50间也划分为一个检验批。</w:t>
      </w:r>
    </w:p>
    <w:p>
      <w:pPr>
        <w:tabs>
          <w:tab w:val="left" w:pos="720"/>
        </w:tabs>
        <w:spacing w:line="240" w:lineRule="auto"/>
        <w:rPr>
          <w:rFonts w:hint="eastAsia" w:ascii="宋体" w:hAnsi="宋体"/>
          <w:color w:val="000000"/>
        </w:rPr>
      </w:pPr>
      <w:r>
        <w:rPr>
          <w:rFonts w:hint="eastAsia" w:ascii="Times New Roman"/>
          <w:b/>
          <w:bCs/>
        </w:rPr>
        <w:t>6.1.6　</w:t>
      </w:r>
      <w:r>
        <w:rPr>
          <w:rFonts w:hint="eastAsia" w:ascii="宋体" w:hAnsi="宋体"/>
          <w:color w:val="000000"/>
        </w:rPr>
        <w:t>每个检验批的检查数量应符合下列规定:</w:t>
      </w:r>
    </w:p>
    <w:p>
      <w:pPr>
        <w:tabs>
          <w:tab w:val="left" w:pos="720"/>
        </w:tabs>
        <w:spacing w:line="240" w:lineRule="auto"/>
        <w:ind w:firstLine="422" w:firstLineChars="200"/>
        <w:rPr>
          <w:rFonts w:hint="eastAsia" w:ascii="宋体" w:hAnsi="宋体"/>
          <w:color w:val="000000"/>
        </w:rPr>
      </w:pPr>
      <w:r>
        <w:rPr>
          <w:rFonts w:hint="eastAsia" w:ascii="Times New Roman"/>
          <w:b/>
          <w:bCs/>
        </w:rPr>
        <w:t>1</w:t>
      </w:r>
      <w:r>
        <w:rPr>
          <w:rFonts w:hint="eastAsia"/>
        </w:rPr>
        <w:t>　</w:t>
      </w:r>
      <w:r>
        <w:rPr>
          <w:rFonts w:hint="eastAsia" w:ascii="宋体" w:hAnsi="宋体"/>
          <w:color w:val="000000"/>
        </w:rPr>
        <w:t>建筑外墙体饰面砂浆饰面工程，每个检验批每100㎡应至少抽查一处，每处不得小于10㎡。</w:t>
      </w:r>
    </w:p>
    <w:p>
      <w:pPr>
        <w:tabs>
          <w:tab w:val="left" w:pos="720"/>
        </w:tabs>
        <w:spacing w:line="240" w:lineRule="auto"/>
        <w:ind w:firstLine="422" w:firstLineChars="200"/>
        <w:rPr>
          <w:rFonts w:hint="eastAsia" w:ascii="宋体" w:hAnsi="宋体"/>
          <w:color w:val="000000"/>
        </w:rPr>
      </w:pPr>
      <w:r>
        <w:rPr>
          <w:rFonts w:hint="eastAsia" w:ascii="Times New Roman"/>
          <w:b/>
          <w:bCs/>
        </w:rPr>
        <w:t>2</w:t>
      </w:r>
      <w:r>
        <w:rPr>
          <w:rFonts w:hint="eastAsia"/>
        </w:rPr>
        <w:t>　</w:t>
      </w:r>
      <w:r>
        <w:rPr>
          <w:rFonts w:hint="eastAsia" w:ascii="宋体" w:hAnsi="宋体"/>
          <w:color w:val="000000"/>
        </w:rPr>
        <w:t>建筑内墙体饰面砂浆饰面工程，按有代表性的自然间(大面积房间和走廊按每30㎡为一间)抽查10%，并不应少于3间。</w:t>
      </w:r>
    </w:p>
    <w:p>
      <w:pPr>
        <w:tabs>
          <w:tab w:val="left" w:pos="720"/>
        </w:tabs>
        <w:spacing w:line="240" w:lineRule="auto"/>
        <w:rPr>
          <w:rFonts w:hint="eastAsia" w:ascii="宋体" w:hAnsi="宋体"/>
          <w:color w:val="000000"/>
        </w:rPr>
      </w:pPr>
      <w:r>
        <w:rPr>
          <w:rFonts w:hint="eastAsia" w:ascii="Times New Roman"/>
          <w:b/>
          <w:bCs/>
        </w:rPr>
        <w:t>6.1.7　</w:t>
      </w:r>
      <w:r>
        <w:rPr>
          <w:rFonts w:hint="eastAsia" w:ascii="宋体" w:hAnsi="宋体"/>
          <w:color w:val="000000"/>
        </w:rPr>
        <w:t>检验批质量验收合格应符合下列规定：</w:t>
      </w:r>
    </w:p>
    <w:p>
      <w:pPr>
        <w:spacing w:line="240" w:lineRule="auto"/>
        <w:ind w:firstLine="422" w:firstLineChars="200"/>
        <w:rPr>
          <w:rFonts w:hint="eastAsia" w:ascii="宋体" w:hAnsi="宋体"/>
          <w:color w:val="000000"/>
        </w:rPr>
      </w:pPr>
      <w:r>
        <w:rPr>
          <w:rFonts w:hint="eastAsia" w:ascii="Times New Roman"/>
          <w:b/>
          <w:bCs/>
        </w:rPr>
        <w:t>1</w:t>
      </w:r>
      <w:r>
        <w:rPr>
          <w:rFonts w:hint="eastAsia"/>
        </w:rPr>
        <w:t>　</w:t>
      </w:r>
      <w:r>
        <w:rPr>
          <w:rFonts w:hint="eastAsia" w:ascii="宋体" w:hAnsi="宋体"/>
          <w:color w:val="000000"/>
        </w:rPr>
        <w:t>检验批应按主控项目和一般项目验收；</w:t>
      </w:r>
    </w:p>
    <w:p>
      <w:pPr>
        <w:spacing w:line="240" w:lineRule="auto"/>
        <w:ind w:firstLine="422" w:firstLineChars="200"/>
        <w:rPr>
          <w:rFonts w:hint="eastAsia" w:ascii="宋体" w:hAnsi="宋体"/>
          <w:color w:val="000000"/>
        </w:rPr>
      </w:pPr>
      <w:r>
        <w:rPr>
          <w:rFonts w:hint="eastAsia" w:ascii="Times New Roman"/>
          <w:b/>
          <w:bCs/>
        </w:rPr>
        <w:t>2</w:t>
      </w:r>
      <w:r>
        <w:rPr>
          <w:rFonts w:hint="eastAsia"/>
        </w:rPr>
        <w:t>　</w:t>
      </w:r>
      <w:r>
        <w:rPr>
          <w:rFonts w:hint="eastAsia" w:ascii="宋体" w:hAnsi="宋体"/>
          <w:color w:val="000000"/>
        </w:rPr>
        <w:t>主控项目应全部合格；</w:t>
      </w:r>
    </w:p>
    <w:p>
      <w:pPr>
        <w:spacing w:line="240" w:lineRule="auto"/>
        <w:ind w:firstLine="422" w:firstLineChars="200"/>
        <w:rPr>
          <w:rFonts w:hint="eastAsia" w:ascii="宋体" w:hAnsi="宋体"/>
          <w:color w:val="000000"/>
        </w:rPr>
      </w:pPr>
      <w:r>
        <w:rPr>
          <w:rFonts w:hint="eastAsia" w:ascii="Times New Roman"/>
          <w:b/>
          <w:bCs/>
        </w:rPr>
        <w:t>3</w:t>
      </w:r>
      <w:r>
        <w:rPr>
          <w:rFonts w:hint="eastAsia"/>
        </w:rPr>
        <w:t>　</w:t>
      </w:r>
      <w:r>
        <w:rPr>
          <w:rFonts w:hint="eastAsia" w:ascii="宋体" w:hAnsi="宋体"/>
          <w:color w:val="000000"/>
        </w:rPr>
        <w:t>一般项目应合格；当采用计数检验时，至少应有90%以上的检查点合格，其余检查点不得有严重缺陷；</w:t>
      </w:r>
    </w:p>
    <w:p>
      <w:pPr>
        <w:spacing w:line="240" w:lineRule="auto"/>
        <w:ind w:firstLine="422" w:firstLineChars="200"/>
        <w:rPr>
          <w:rFonts w:hint="eastAsia" w:ascii="宋体" w:hAnsi="宋体"/>
          <w:color w:val="000000"/>
        </w:rPr>
      </w:pPr>
      <w:r>
        <w:rPr>
          <w:rFonts w:hint="eastAsia" w:ascii="Times New Roman"/>
          <w:b/>
          <w:bCs/>
        </w:rPr>
        <w:t>4</w:t>
      </w:r>
      <w:r>
        <w:rPr>
          <w:rFonts w:hint="eastAsia"/>
        </w:rPr>
        <w:t>　</w:t>
      </w:r>
      <w:r>
        <w:rPr>
          <w:rFonts w:hint="eastAsia" w:ascii="宋体" w:hAnsi="宋体"/>
          <w:color w:val="000000"/>
        </w:rPr>
        <w:t>应具有完整的施工操作依据和质量检查记录。</w:t>
      </w:r>
    </w:p>
    <w:p>
      <w:pPr>
        <w:tabs>
          <w:tab w:val="left" w:pos="720"/>
        </w:tabs>
        <w:spacing w:line="240" w:lineRule="auto"/>
        <w:rPr>
          <w:rFonts w:hint="eastAsia" w:ascii="宋体" w:hAnsi="宋体"/>
          <w:color w:val="000000"/>
        </w:rPr>
      </w:pPr>
      <w:r>
        <w:rPr>
          <w:rFonts w:hint="eastAsia" w:ascii="Times New Roman"/>
          <w:b/>
          <w:bCs/>
        </w:rPr>
        <w:t>6.1.8　</w:t>
      </w:r>
      <w:r>
        <w:rPr>
          <w:rFonts w:hint="eastAsia" w:ascii="宋体" w:hAnsi="宋体"/>
          <w:color w:val="000000"/>
        </w:rPr>
        <w:t>墙体饰面砂浆饰面工程应在涂层养护期满后进行质量验收。</w:t>
      </w:r>
    </w:p>
    <w:p>
      <w:pPr>
        <w:pStyle w:val="59"/>
        <w:spacing w:before="312" w:beforeLines="100" w:after="312" w:afterLines="100"/>
        <w:ind w:firstLine="0" w:firstLineChars="0"/>
        <w:jc w:val="center"/>
        <w:outlineLvl w:val="1"/>
        <w:rPr>
          <w:rFonts w:ascii="Times New Roman"/>
          <w:b/>
          <w:bCs/>
        </w:rPr>
      </w:pPr>
      <w:bookmarkStart w:id="106" w:name="_Toc193202211"/>
      <w:bookmarkStart w:id="107" w:name="_Toc30668"/>
      <w:r>
        <w:rPr>
          <w:rFonts w:hint="eastAsia" w:ascii="Times New Roman"/>
          <w:b/>
          <w:bCs/>
        </w:rPr>
        <w:t>6</w:t>
      </w:r>
      <w:r>
        <w:rPr>
          <w:rFonts w:ascii="Times New Roman"/>
          <w:b/>
          <w:bCs/>
        </w:rPr>
        <w:t>.</w:t>
      </w:r>
      <w:r>
        <w:rPr>
          <w:rFonts w:hint="eastAsia" w:ascii="Times New Roman"/>
          <w:b/>
          <w:bCs/>
        </w:rPr>
        <w:t>2</w:t>
      </w:r>
      <w:r>
        <w:rPr>
          <w:rFonts w:ascii="Times New Roman"/>
          <w:b/>
          <w:bCs/>
        </w:rPr>
        <w:t xml:space="preserve">  </w:t>
      </w:r>
      <w:r>
        <w:rPr>
          <w:rFonts w:hint="eastAsia" w:ascii="Times New Roman"/>
          <w:b/>
          <w:bCs/>
        </w:rPr>
        <w:t>主 控 项 目</w:t>
      </w:r>
      <w:bookmarkEnd w:id="106"/>
      <w:bookmarkStart w:id="108" w:name="_Toc29607"/>
      <w:r>
        <w:rPr>
          <w:rFonts w:ascii="Times New Roman"/>
          <w:b/>
          <w:bCs/>
        </w:rPr>
        <w:fldChar w:fldCharType="begin"/>
      </w:r>
      <w:r>
        <w:rPr>
          <w:rFonts w:ascii="Times New Roman"/>
          <w:b/>
          <w:bCs/>
        </w:rPr>
        <w:instrText xml:space="preserve"> </w:instrText>
      </w:r>
      <w:r>
        <w:rPr>
          <w:rFonts w:hint="eastAsia" w:ascii="Times New Roman"/>
          <w:b/>
          <w:bCs/>
        </w:rPr>
        <w:instrText xml:space="preserve">TC  "Main Control Items" \l 2</w:instrText>
      </w:r>
      <w:r>
        <w:rPr>
          <w:rFonts w:ascii="Times New Roman"/>
          <w:b/>
          <w:bCs/>
        </w:rPr>
        <w:instrText xml:space="preserve"> </w:instrText>
      </w:r>
      <w:r>
        <w:rPr>
          <w:rFonts w:ascii="Times New Roman"/>
          <w:b/>
          <w:bCs/>
        </w:rPr>
        <w:fldChar w:fldCharType="end"/>
      </w:r>
      <w:bookmarkEnd w:id="107"/>
      <w:bookmarkEnd w:id="108"/>
    </w:p>
    <w:p>
      <w:pPr>
        <w:tabs>
          <w:tab w:val="left" w:pos="720"/>
        </w:tabs>
        <w:spacing w:line="240" w:lineRule="auto"/>
        <w:rPr>
          <w:rFonts w:hint="eastAsia" w:ascii="宋体" w:hAnsi="宋体"/>
          <w:color w:val="000000"/>
        </w:rPr>
      </w:pPr>
      <w:r>
        <w:rPr>
          <w:rFonts w:hint="eastAsia" w:ascii="Times New Roman"/>
          <w:b/>
          <w:bCs/>
        </w:rPr>
        <w:t>6.2.1　</w:t>
      </w:r>
      <w:r>
        <w:rPr>
          <w:rFonts w:hint="eastAsia" w:ascii="宋体" w:hAnsi="宋体"/>
          <w:color w:val="000000"/>
        </w:rPr>
        <w:t>所有材料品种、型号和性能应符合设计要求及现行国家、行业标准和本文件的规定。</w:t>
      </w:r>
    </w:p>
    <w:p>
      <w:pPr>
        <w:tabs>
          <w:tab w:val="left" w:pos="720"/>
        </w:tabs>
        <w:spacing w:line="240" w:lineRule="auto"/>
        <w:ind w:firstLine="420" w:firstLineChars="200"/>
        <w:rPr>
          <w:rFonts w:hint="eastAsia" w:ascii="宋体" w:hAnsi="宋体"/>
          <w:color w:val="000000"/>
        </w:rPr>
      </w:pPr>
      <w:r>
        <w:rPr>
          <w:rFonts w:ascii="宋体" w:hAnsi="宋体"/>
          <w:color w:val="000000"/>
        </w:rPr>
        <w:t>检验方法：</w:t>
      </w:r>
      <w:r>
        <w:rPr>
          <w:rFonts w:hint="eastAsia" w:ascii="宋体" w:hAnsi="宋体"/>
          <w:color w:val="000000"/>
        </w:rPr>
        <w:t>检查产品合格证书、出厂检验报告和有效期内的型式检验报告。</w:t>
      </w:r>
    </w:p>
    <w:p>
      <w:pPr>
        <w:tabs>
          <w:tab w:val="left" w:pos="720"/>
        </w:tabs>
        <w:spacing w:line="240" w:lineRule="auto"/>
        <w:ind w:firstLine="420" w:firstLineChars="200"/>
        <w:rPr>
          <w:rFonts w:hint="eastAsia" w:ascii="宋体" w:hAnsi="宋体"/>
          <w:color w:val="000000"/>
        </w:rPr>
      </w:pPr>
      <w:r>
        <w:rPr>
          <w:rFonts w:hint="eastAsia" w:ascii="宋体" w:hAnsi="宋体"/>
          <w:color w:val="000000"/>
        </w:rPr>
        <w:t>检查数量：全数检查。</w:t>
      </w:r>
    </w:p>
    <w:p>
      <w:pPr>
        <w:tabs>
          <w:tab w:val="left" w:pos="720"/>
        </w:tabs>
        <w:spacing w:line="240" w:lineRule="auto"/>
        <w:rPr>
          <w:rFonts w:hint="eastAsia" w:ascii="宋体" w:hAnsi="宋体"/>
          <w:color w:val="000000"/>
        </w:rPr>
      </w:pPr>
      <w:r>
        <w:rPr>
          <w:rFonts w:hint="eastAsia" w:ascii="Times New Roman"/>
          <w:b/>
          <w:bCs/>
        </w:rPr>
        <w:t>6.2.2　</w:t>
      </w:r>
      <w:r>
        <w:rPr>
          <w:rFonts w:hint="eastAsia" w:ascii="Times New Roman"/>
        </w:rPr>
        <w:t>墙体饰面砂浆饰面工程</w:t>
      </w:r>
      <w:r>
        <w:rPr>
          <w:rFonts w:hint="eastAsia" w:ascii="宋体" w:hAnsi="宋体"/>
          <w:color w:val="000000"/>
        </w:rPr>
        <w:t>的构造、颜色、图案应符合设计要求</w:t>
      </w:r>
      <w:r>
        <w:rPr>
          <w:rFonts w:ascii="宋体" w:hAnsi="宋体"/>
          <w:color w:val="000000"/>
        </w:rPr>
        <w:t>。</w:t>
      </w:r>
    </w:p>
    <w:p>
      <w:pPr>
        <w:tabs>
          <w:tab w:val="left" w:pos="720"/>
        </w:tabs>
        <w:spacing w:line="240" w:lineRule="auto"/>
        <w:ind w:firstLine="420" w:firstLineChars="200"/>
        <w:rPr>
          <w:rFonts w:hint="eastAsia" w:ascii="宋体" w:hAnsi="宋体"/>
          <w:color w:val="000000"/>
        </w:rPr>
      </w:pPr>
      <w:r>
        <w:rPr>
          <w:rFonts w:ascii="宋体" w:hAnsi="宋体"/>
          <w:color w:val="000000"/>
        </w:rPr>
        <w:t>检验方法：</w:t>
      </w:r>
      <w:r>
        <w:rPr>
          <w:rFonts w:hint="eastAsia" w:ascii="宋体" w:hAnsi="宋体"/>
          <w:color w:val="000000"/>
        </w:rPr>
        <w:t>观察、检查样板检验记录和施工记录</w:t>
      </w:r>
      <w:r>
        <w:rPr>
          <w:rFonts w:ascii="宋体" w:hAnsi="宋体"/>
          <w:color w:val="000000"/>
        </w:rPr>
        <w:t>。</w:t>
      </w:r>
    </w:p>
    <w:p>
      <w:pPr>
        <w:tabs>
          <w:tab w:val="left" w:pos="720"/>
        </w:tabs>
        <w:spacing w:line="240" w:lineRule="auto"/>
        <w:ind w:firstLine="420" w:firstLineChars="200"/>
        <w:rPr>
          <w:rFonts w:hint="eastAsia" w:ascii="宋体" w:hAnsi="宋体"/>
          <w:color w:val="000000"/>
        </w:rPr>
      </w:pPr>
      <w:r>
        <w:rPr>
          <w:rFonts w:hint="eastAsia" w:ascii="宋体" w:hAnsi="宋体"/>
          <w:color w:val="000000"/>
        </w:rPr>
        <w:t>检查数量：全数检查。</w:t>
      </w:r>
    </w:p>
    <w:p>
      <w:pPr>
        <w:tabs>
          <w:tab w:val="left" w:pos="720"/>
        </w:tabs>
        <w:spacing w:line="240" w:lineRule="auto"/>
        <w:rPr>
          <w:rFonts w:hint="eastAsia" w:ascii="宋体" w:hAnsi="宋体"/>
          <w:color w:val="000000"/>
        </w:rPr>
      </w:pPr>
      <w:r>
        <w:rPr>
          <w:rFonts w:hint="eastAsia" w:ascii="Times New Roman"/>
          <w:b/>
          <w:bCs/>
        </w:rPr>
        <w:t>6.2.3　</w:t>
      </w:r>
      <w:r>
        <w:rPr>
          <w:rFonts w:hint="eastAsia" w:ascii="宋体" w:hAnsi="宋体"/>
          <w:color w:val="000000"/>
        </w:rPr>
        <w:t>同一墙面饰面砂浆应装饰均匀、色调一致、粘结牢固，不得漏涂、沾污、露底、起皮和掉粉，接槎处不应出现明显涂刷接痕</w:t>
      </w:r>
      <w:r>
        <w:rPr>
          <w:rFonts w:ascii="宋体" w:hAnsi="宋体"/>
          <w:color w:val="000000"/>
        </w:rPr>
        <w:t>。</w:t>
      </w:r>
    </w:p>
    <w:p>
      <w:pPr>
        <w:tabs>
          <w:tab w:val="left" w:pos="720"/>
        </w:tabs>
        <w:spacing w:line="240" w:lineRule="auto"/>
        <w:ind w:firstLine="420" w:firstLineChars="200"/>
        <w:rPr>
          <w:rFonts w:hint="eastAsia" w:ascii="宋体" w:hAnsi="宋体"/>
          <w:color w:val="000000"/>
        </w:rPr>
      </w:pPr>
      <w:r>
        <w:rPr>
          <w:rFonts w:ascii="宋体" w:hAnsi="宋体"/>
          <w:color w:val="000000"/>
        </w:rPr>
        <w:t>检验方法：</w:t>
      </w:r>
      <w:r>
        <w:rPr>
          <w:rFonts w:hint="eastAsia" w:ascii="宋体" w:hAnsi="宋体"/>
          <w:color w:val="000000"/>
        </w:rPr>
        <w:t>观察；手摸检查</w:t>
      </w:r>
      <w:r>
        <w:rPr>
          <w:rFonts w:ascii="宋体" w:hAnsi="宋体"/>
          <w:color w:val="000000"/>
        </w:rPr>
        <w:t>。</w:t>
      </w:r>
    </w:p>
    <w:p>
      <w:pPr>
        <w:tabs>
          <w:tab w:val="left" w:pos="720"/>
        </w:tabs>
        <w:spacing w:line="240" w:lineRule="auto"/>
        <w:ind w:firstLine="420" w:firstLineChars="200"/>
        <w:rPr>
          <w:rFonts w:hint="eastAsia" w:ascii="宋体" w:hAnsi="宋体"/>
          <w:color w:val="000000"/>
        </w:rPr>
      </w:pPr>
      <w:r>
        <w:rPr>
          <w:rFonts w:hint="eastAsia" w:ascii="宋体" w:hAnsi="宋体"/>
          <w:color w:val="000000"/>
        </w:rPr>
        <w:t>检查数量：全数检查。</w:t>
      </w:r>
    </w:p>
    <w:p>
      <w:pPr>
        <w:tabs>
          <w:tab w:val="left" w:pos="720"/>
        </w:tabs>
        <w:spacing w:line="240" w:lineRule="auto"/>
        <w:rPr>
          <w:rFonts w:hint="eastAsia" w:ascii="宋体" w:hAnsi="宋体"/>
          <w:color w:val="000000"/>
          <w:highlight w:val="none"/>
        </w:rPr>
      </w:pPr>
      <w:r>
        <w:rPr>
          <w:rFonts w:hint="eastAsia" w:ascii="Times New Roman"/>
          <w:b/>
          <w:bCs/>
        </w:rPr>
        <w:t>6.2.4　</w:t>
      </w:r>
      <w:r>
        <w:rPr>
          <w:rFonts w:hint="eastAsia" w:ascii="Times New Roman"/>
        </w:rPr>
        <w:t>墙体饰面砂浆饰面工程</w:t>
      </w:r>
      <w:r>
        <w:rPr>
          <w:rFonts w:hint="eastAsia" w:ascii="宋体" w:hAnsi="宋体"/>
          <w:color w:val="000000"/>
        </w:rPr>
        <w:t>应</w:t>
      </w:r>
      <w:r>
        <w:rPr>
          <w:rFonts w:hint="eastAsia" w:ascii="宋体" w:hAnsi="宋体"/>
          <w:color w:val="000000"/>
          <w:highlight w:val="none"/>
        </w:rPr>
        <w:t>装饰均匀、粘结牢固，不得漏涂、透底、起皮和反锈</w:t>
      </w:r>
      <w:r>
        <w:rPr>
          <w:rFonts w:ascii="宋体" w:hAnsi="宋体"/>
          <w:color w:val="000000"/>
          <w:highlight w:val="none"/>
        </w:rPr>
        <w:t>。</w:t>
      </w:r>
    </w:p>
    <w:p>
      <w:pPr>
        <w:tabs>
          <w:tab w:val="left" w:pos="720"/>
        </w:tabs>
        <w:spacing w:line="240" w:lineRule="auto"/>
        <w:ind w:firstLine="420" w:firstLineChars="200"/>
        <w:rPr>
          <w:rFonts w:hint="eastAsia" w:ascii="宋体" w:hAnsi="宋体"/>
          <w:color w:val="000000"/>
          <w:highlight w:val="none"/>
        </w:rPr>
      </w:pPr>
      <w:r>
        <w:rPr>
          <w:rFonts w:ascii="宋体" w:hAnsi="宋体"/>
          <w:color w:val="000000"/>
          <w:highlight w:val="none"/>
        </w:rPr>
        <w:t>检验方法：观察</w:t>
      </w:r>
      <w:r>
        <w:rPr>
          <w:rFonts w:hint="eastAsia" w:ascii="宋体" w:hAnsi="宋体"/>
          <w:color w:val="000000"/>
          <w:highlight w:val="none"/>
        </w:rPr>
        <w:t>；手摸检查</w:t>
      </w:r>
      <w:r>
        <w:rPr>
          <w:rFonts w:ascii="宋体" w:hAnsi="宋体"/>
          <w:color w:val="000000"/>
          <w:highlight w:val="none"/>
        </w:rPr>
        <w:t>。</w:t>
      </w:r>
    </w:p>
    <w:p>
      <w:pPr>
        <w:tabs>
          <w:tab w:val="left" w:pos="720"/>
        </w:tabs>
        <w:spacing w:line="240" w:lineRule="auto"/>
        <w:ind w:firstLine="420" w:firstLineChars="200"/>
        <w:rPr>
          <w:rFonts w:hint="eastAsia" w:ascii="宋体" w:hAnsi="宋体"/>
          <w:color w:val="000000"/>
        </w:rPr>
      </w:pPr>
      <w:r>
        <w:rPr>
          <w:rFonts w:hint="eastAsia" w:ascii="宋体" w:hAnsi="宋体"/>
          <w:color w:val="000000"/>
        </w:rPr>
        <w:t>检查数量：全数检查。</w:t>
      </w:r>
    </w:p>
    <w:p>
      <w:pPr>
        <w:pStyle w:val="59"/>
        <w:spacing w:before="312" w:beforeLines="100" w:after="312" w:afterLines="100"/>
        <w:ind w:firstLine="0" w:firstLineChars="0"/>
        <w:jc w:val="center"/>
        <w:outlineLvl w:val="1"/>
        <w:rPr>
          <w:rFonts w:ascii="Times New Roman"/>
          <w:b/>
          <w:bCs/>
        </w:rPr>
      </w:pPr>
      <w:bookmarkStart w:id="109" w:name="_Toc193202212"/>
      <w:bookmarkStart w:id="110" w:name="_Toc15008"/>
      <w:r>
        <w:rPr>
          <w:rFonts w:hint="eastAsia" w:ascii="Times New Roman"/>
          <w:b/>
          <w:bCs/>
        </w:rPr>
        <w:t>6</w:t>
      </w:r>
      <w:r>
        <w:rPr>
          <w:rFonts w:ascii="Times New Roman"/>
          <w:b/>
          <w:bCs/>
        </w:rPr>
        <w:t>.</w:t>
      </w:r>
      <w:r>
        <w:rPr>
          <w:rFonts w:hint="eastAsia" w:ascii="Times New Roman"/>
          <w:b/>
          <w:bCs/>
        </w:rPr>
        <w:t>3</w:t>
      </w:r>
      <w:r>
        <w:rPr>
          <w:rFonts w:ascii="Times New Roman"/>
          <w:b/>
          <w:bCs/>
        </w:rPr>
        <w:t xml:space="preserve">  </w:t>
      </w:r>
      <w:r>
        <w:rPr>
          <w:rFonts w:hint="eastAsia" w:ascii="Times New Roman"/>
          <w:b/>
          <w:bCs/>
        </w:rPr>
        <w:t>一 般 项 目</w:t>
      </w:r>
      <w:bookmarkEnd w:id="109"/>
      <w:bookmarkStart w:id="111" w:name="_Toc13517"/>
      <w:r>
        <w:rPr>
          <w:rFonts w:ascii="Times New Roman"/>
          <w:b/>
          <w:bCs/>
        </w:rPr>
        <w:fldChar w:fldCharType="begin"/>
      </w:r>
      <w:r>
        <w:rPr>
          <w:rFonts w:ascii="Times New Roman"/>
          <w:b/>
          <w:bCs/>
        </w:rPr>
        <w:instrText xml:space="preserve"> </w:instrText>
      </w:r>
      <w:r>
        <w:rPr>
          <w:rFonts w:hint="eastAsia" w:ascii="Times New Roman"/>
          <w:b/>
          <w:bCs/>
        </w:rPr>
        <w:instrText xml:space="preserve">TC  "General Items" \l 2</w:instrText>
      </w:r>
      <w:r>
        <w:rPr>
          <w:rFonts w:ascii="Times New Roman"/>
          <w:b/>
          <w:bCs/>
        </w:rPr>
        <w:instrText xml:space="preserve"> </w:instrText>
      </w:r>
      <w:r>
        <w:rPr>
          <w:rFonts w:ascii="Times New Roman"/>
          <w:b/>
          <w:bCs/>
        </w:rPr>
        <w:fldChar w:fldCharType="end"/>
      </w:r>
      <w:bookmarkEnd w:id="110"/>
      <w:bookmarkEnd w:id="111"/>
    </w:p>
    <w:p>
      <w:pPr>
        <w:tabs>
          <w:tab w:val="left" w:pos="720"/>
        </w:tabs>
        <w:spacing w:line="240" w:lineRule="auto"/>
        <w:rPr>
          <w:rFonts w:hint="eastAsia" w:ascii="宋体" w:hAnsi="宋体"/>
          <w:color w:val="000000"/>
        </w:rPr>
      </w:pPr>
      <w:r>
        <w:rPr>
          <w:rFonts w:hint="eastAsia" w:ascii="Times New Roman"/>
          <w:b/>
          <w:bCs/>
        </w:rPr>
        <w:t>6.3.1　</w:t>
      </w:r>
      <w:r>
        <w:rPr>
          <w:rFonts w:hint="eastAsia" w:ascii="Times New Roman"/>
        </w:rPr>
        <w:t>墙体饰面砂浆饰面工程</w:t>
      </w:r>
      <w:r>
        <w:rPr>
          <w:rFonts w:hint="eastAsia" w:ascii="宋体" w:hAnsi="宋体"/>
          <w:color w:val="000000"/>
        </w:rPr>
        <w:t>的装饰层应颜色均匀一致，厚度均匀，不得开裂、泛碱、咬色</w:t>
      </w:r>
      <w:r>
        <w:rPr>
          <w:rFonts w:ascii="宋体" w:hAnsi="宋体"/>
          <w:color w:val="000000"/>
        </w:rPr>
        <w:t>：</w:t>
      </w:r>
    </w:p>
    <w:p>
      <w:pPr>
        <w:tabs>
          <w:tab w:val="left" w:pos="720"/>
        </w:tabs>
        <w:spacing w:line="240" w:lineRule="auto"/>
        <w:ind w:firstLine="420" w:firstLineChars="200"/>
        <w:rPr>
          <w:rFonts w:hint="eastAsia" w:ascii="宋体" w:hAnsi="宋体"/>
          <w:color w:val="000000"/>
        </w:rPr>
      </w:pPr>
      <w:r>
        <w:rPr>
          <w:rFonts w:hint="eastAsia" w:ascii="宋体" w:hAnsi="宋体"/>
          <w:color w:val="000000"/>
        </w:rPr>
        <w:t>检验方法：观察，手摸检查。</w:t>
      </w:r>
    </w:p>
    <w:p>
      <w:pPr>
        <w:tabs>
          <w:tab w:val="left" w:pos="720"/>
        </w:tabs>
        <w:spacing w:line="240" w:lineRule="auto"/>
        <w:ind w:firstLine="420" w:firstLineChars="200"/>
        <w:rPr>
          <w:rFonts w:ascii="Times New Roman"/>
          <w:b/>
          <w:bCs/>
        </w:rPr>
      </w:pPr>
      <w:r>
        <w:rPr>
          <w:rFonts w:hint="eastAsia" w:ascii="宋体" w:hAnsi="宋体"/>
          <w:color w:val="000000"/>
        </w:rPr>
        <w:t>检查数量：全数检查。</w:t>
      </w:r>
    </w:p>
    <w:p>
      <w:pPr>
        <w:tabs>
          <w:tab w:val="left" w:pos="720"/>
        </w:tabs>
        <w:spacing w:line="240" w:lineRule="auto"/>
        <w:rPr>
          <w:rFonts w:hint="eastAsia" w:ascii="宋体" w:hAnsi="宋体"/>
          <w:color w:val="000000"/>
        </w:rPr>
      </w:pPr>
      <w:r>
        <w:rPr>
          <w:rFonts w:hint="eastAsia" w:ascii="Times New Roman"/>
          <w:b/>
          <w:bCs/>
        </w:rPr>
        <w:t>6.3.2　</w:t>
      </w:r>
      <w:r>
        <w:rPr>
          <w:rFonts w:hint="eastAsia" w:ascii="宋体" w:hAnsi="宋体"/>
          <w:color w:val="000000"/>
        </w:rPr>
        <w:t>墙体饰面砂浆饰面工程的基层处理应符合相应的规定。</w:t>
      </w:r>
    </w:p>
    <w:p>
      <w:pPr>
        <w:tabs>
          <w:tab w:val="left" w:pos="720"/>
        </w:tabs>
        <w:spacing w:line="240" w:lineRule="auto"/>
        <w:ind w:firstLine="420" w:firstLineChars="200"/>
        <w:rPr>
          <w:rFonts w:hint="eastAsia" w:ascii="宋体" w:hAnsi="宋体"/>
          <w:color w:val="000000"/>
        </w:rPr>
      </w:pPr>
      <w:r>
        <w:rPr>
          <w:rFonts w:hint="eastAsia" w:ascii="宋体" w:hAnsi="宋体"/>
          <w:color w:val="000000"/>
        </w:rPr>
        <w:t>检验方法:观察、手摸检查、检查施工记录和隐蔽工程验收记录。</w:t>
      </w:r>
    </w:p>
    <w:p>
      <w:pPr>
        <w:tabs>
          <w:tab w:val="left" w:pos="720"/>
        </w:tabs>
        <w:spacing w:line="240" w:lineRule="auto"/>
        <w:ind w:firstLine="420" w:firstLineChars="200"/>
        <w:rPr>
          <w:rFonts w:ascii="Times New Roman"/>
          <w:b/>
          <w:bCs/>
        </w:rPr>
      </w:pPr>
      <w:r>
        <w:rPr>
          <w:rFonts w:hint="eastAsia" w:ascii="宋体" w:hAnsi="宋体"/>
          <w:color w:val="000000"/>
        </w:rPr>
        <w:t>检查数量:全数检查。</w:t>
      </w:r>
    </w:p>
    <w:p>
      <w:pPr>
        <w:tabs>
          <w:tab w:val="left" w:pos="720"/>
        </w:tabs>
        <w:spacing w:line="240" w:lineRule="auto"/>
        <w:rPr>
          <w:rFonts w:hint="eastAsia" w:ascii="宋体" w:hAnsi="宋体"/>
          <w:color w:val="000000"/>
        </w:rPr>
      </w:pPr>
      <w:r>
        <w:rPr>
          <w:rFonts w:hint="eastAsia" w:ascii="Times New Roman"/>
          <w:b/>
          <w:bCs/>
        </w:rPr>
        <w:t>6.3.3　</w:t>
      </w:r>
      <w:r>
        <w:rPr>
          <w:rFonts w:hint="eastAsia" w:ascii="宋体" w:hAnsi="宋体"/>
          <w:color w:val="000000"/>
        </w:rPr>
        <w:t>装饰层与其他装修材料、设备衔接处应吻合，界面应清晰。</w:t>
      </w:r>
    </w:p>
    <w:p>
      <w:pPr>
        <w:tabs>
          <w:tab w:val="left" w:pos="720"/>
        </w:tabs>
        <w:spacing w:line="240" w:lineRule="auto"/>
        <w:ind w:firstLine="420" w:firstLineChars="200"/>
        <w:rPr>
          <w:rFonts w:hint="eastAsia" w:ascii="宋体" w:hAnsi="宋体"/>
          <w:color w:val="000000"/>
        </w:rPr>
      </w:pPr>
      <w:r>
        <w:rPr>
          <w:rFonts w:hint="eastAsia" w:ascii="宋体" w:hAnsi="宋体"/>
          <w:color w:val="000000"/>
        </w:rPr>
        <w:t>检验方法:观察。</w:t>
      </w:r>
    </w:p>
    <w:p>
      <w:pPr>
        <w:tabs>
          <w:tab w:val="left" w:pos="720"/>
        </w:tabs>
        <w:spacing w:line="240" w:lineRule="auto"/>
        <w:ind w:firstLine="420" w:firstLineChars="200"/>
        <w:rPr>
          <w:rFonts w:hint="eastAsia" w:ascii="宋体" w:hAnsi="宋体"/>
          <w:color w:val="000000"/>
        </w:rPr>
      </w:pPr>
      <w:r>
        <w:rPr>
          <w:rFonts w:hint="eastAsia" w:ascii="宋体" w:hAnsi="宋体"/>
          <w:color w:val="000000"/>
        </w:rPr>
        <w:t>检查数量:全数检查。</w:t>
      </w:r>
    </w:p>
    <w:p>
      <w:pPr>
        <w:tabs>
          <w:tab w:val="left" w:pos="720"/>
        </w:tabs>
        <w:spacing w:line="240" w:lineRule="auto"/>
        <w:rPr>
          <w:rFonts w:hint="eastAsia" w:ascii="宋体" w:hAnsi="宋体"/>
          <w:color w:val="000000"/>
        </w:rPr>
      </w:pPr>
      <w:r>
        <w:rPr>
          <w:rFonts w:hint="eastAsia" w:ascii="Times New Roman"/>
          <w:b/>
          <w:bCs/>
        </w:rPr>
        <w:t>6.3.4　</w:t>
      </w:r>
      <w:r>
        <w:rPr>
          <w:rFonts w:hint="eastAsia" w:ascii="宋体" w:hAnsi="宋体"/>
          <w:color w:val="000000"/>
        </w:rPr>
        <w:t>墙体饰面砂浆饰面工程各构造层之间以及与基层之间应粘结牢固，无开裂、脱层、空鼓。</w:t>
      </w:r>
    </w:p>
    <w:p>
      <w:pPr>
        <w:tabs>
          <w:tab w:val="left" w:pos="720"/>
        </w:tabs>
        <w:spacing w:line="240" w:lineRule="auto"/>
        <w:ind w:firstLine="420" w:firstLineChars="200"/>
        <w:rPr>
          <w:rFonts w:hint="eastAsia" w:ascii="宋体" w:hAnsi="宋体"/>
          <w:color w:val="000000"/>
        </w:rPr>
      </w:pPr>
      <w:r>
        <w:rPr>
          <w:rFonts w:hint="eastAsia" w:ascii="宋体" w:hAnsi="宋体"/>
          <w:color w:val="000000"/>
        </w:rPr>
        <w:t>检验方法:观察，用小锤轻击检查。</w:t>
      </w:r>
    </w:p>
    <w:p>
      <w:pPr>
        <w:tabs>
          <w:tab w:val="left" w:pos="720"/>
        </w:tabs>
        <w:spacing w:line="240" w:lineRule="auto"/>
        <w:ind w:firstLine="420" w:firstLineChars="200"/>
        <w:rPr>
          <w:rFonts w:ascii="Times New Roman"/>
        </w:rPr>
      </w:pPr>
      <w:r>
        <w:rPr>
          <w:rFonts w:hint="eastAsia" w:ascii="宋体" w:hAnsi="宋体"/>
          <w:color w:val="000000"/>
        </w:rPr>
        <w:t>检查数量:按检验批。</w:t>
      </w:r>
    </w:p>
    <w:p>
      <w:pPr>
        <w:tabs>
          <w:tab w:val="left" w:pos="720"/>
        </w:tabs>
        <w:spacing w:line="240" w:lineRule="auto"/>
        <w:rPr>
          <w:rFonts w:hint="eastAsia" w:ascii="宋体" w:hAnsi="宋体"/>
          <w:color w:val="000000"/>
        </w:rPr>
      </w:pPr>
      <w:r>
        <w:rPr>
          <w:rFonts w:hint="eastAsia" w:ascii="Times New Roman"/>
          <w:b/>
          <w:bCs/>
        </w:rPr>
        <w:t>6.3.5　</w:t>
      </w:r>
      <w:r>
        <w:rPr>
          <w:rFonts w:hint="eastAsia" w:ascii="Times New Roman"/>
        </w:rPr>
        <w:t>墙体饰面砂浆饰面工程</w:t>
      </w:r>
      <w:r>
        <w:rPr>
          <w:rFonts w:hint="eastAsia" w:ascii="宋体" w:hAnsi="宋体"/>
          <w:color w:val="000000"/>
        </w:rPr>
        <w:t>的装饰线、分色线直线度允许偏差应小于2mm。</w:t>
      </w:r>
    </w:p>
    <w:p>
      <w:pPr>
        <w:tabs>
          <w:tab w:val="left" w:pos="720"/>
        </w:tabs>
        <w:spacing w:line="240" w:lineRule="auto"/>
        <w:ind w:firstLine="420" w:firstLineChars="200"/>
        <w:rPr>
          <w:rFonts w:hint="eastAsia" w:ascii="宋体" w:hAnsi="宋体"/>
          <w:color w:val="000000"/>
        </w:rPr>
      </w:pPr>
      <w:r>
        <w:rPr>
          <w:rFonts w:ascii="宋体" w:hAnsi="宋体"/>
          <w:color w:val="000000"/>
        </w:rPr>
        <w:t>检验方法：</w:t>
      </w:r>
      <w:r>
        <w:rPr>
          <w:rFonts w:hint="eastAsia" w:ascii="宋体" w:hAnsi="宋体"/>
          <w:color w:val="000000"/>
        </w:rPr>
        <w:t>拉5m线，不足5m拉通线，用钢直尺检查。</w:t>
      </w:r>
    </w:p>
    <w:p>
      <w:pPr>
        <w:rPr>
          <w:rFonts w:hint="eastAsia" w:ascii="宋体" w:hAnsi="宋体"/>
          <w:color w:val="000000"/>
        </w:rPr>
      </w:pPr>
      <w:r>
        <w:rPr>
          <w:rFonts w:hint="eastAsia" w:ascii="宋体" w:hAnsi="宋体"/>
          <w:color w:val="000000"/>
        </w:rPr>
        <w:br w:type="page"/>
      </w:r>
    </w:p>
    <w:p>
      <w:pPr>
        <w:spacing w:after="156" w:afterLines="50" w:line="360" w:lineRule="auto"/>
        <w:jc w:val="center"/>
        <w:outlineLvl w:val="0"/>
        <w:rPr>
          <w:rFonts w:hint="eastAsia" w:ascii="宋体" w:hAnsi="宋体"/>
          <w:color w:val="000000"/>
          <w:sz w:val="32"/>
          <w:szCs w:val="32"/>
        </w:rPr>
      </w:pPr>
      <w:bookmarkStart w:id="112" w:name="_Toc193202213"/>
      <w:bookmarkStart w:id="113" w:name="_Toc172726811"/>
      <w:bookmarkStart w:id="114" w:name="_Toc5014"/>
      <w:r>
        <w:rPr>
          <w:rFonts w:hint="eastAsia" w:ascii="宋体" w:hAnsi="宋体"/>
          <w:color w:val="000000"/>
          <w:sz w:val="32"/>
          <w:szCs w:val="32"/>
        </w:rPr>
        <w:t>本文件用词说明</w:t>
      </w:r>
      <w:bookmarkEnd w:id="112"/>
      <w:bookmarkEnd w:id="113"/>
      <w:bookmarkStart w:id="115" w:name="_Toc22805"/>
      <w:r>
        <w:rPr>
          <w:rFonts w:hint="eastAsia" w:ascii="宋体" w:hAnsi="宋体"/>
          <w:color w:val="000000"/>
          <w:sz w:val="32"/>
          <w:szCs w:val="32"/>
        </w:rPr>
        <w:fldChar w:fldCharType="begin"/>
      </w:r>
      <w:r>
        <w:rPr>
          <w:rFonts w:hint="eastAsia" w:ascii="宋体" w:hAnsi="宋体"/>
          <w:color w:val="000000"/>
          <w:sz w:val="32"/>
          <w:szCs w:val="32"/>
        </w:rPr>
        <w:instrText xml:space="preserve"> TC  "Explanation of Wording in This Specification" \l 1 </w:instrText>
      </w:r>
      <w:r>
        <w:rPr>
          <w:rFonts w:hint="eastAsia" w:ascii="宋体" w:hAnsi="宋体"/>
          <w:color w:val="000000"/>
          <w:sz w:val="32"/>
          <w:szCs w:val="32"/>
        </w:rPr>
        <w:fldChar w:fldCharType="end"/>
      </w:r>
      <w:bookmarkEnd w:id="114"/>
      <w:bookmarkEnd w:id="115"/>
    </w:p>
    <w:p>
      <w:pPr>
        <w:spacing w:line="240" w:lineRule="auto"/>
        <w:ind w:firstLine="422" w:firstLineChars="200"/>
        <w:rPr>
          <w:rFonts w:hint="eastAsia" w:ascii="宋体" w:hAnsi="宋体" w:cs="Arial"/>
          <w:color w:val="000000"/>
        </w:rPr>
      </w:pPr>
      <w:r>
        <w:rPr>
          <w:rFonts w:hint="eastAsia" w:ascii="Times New Roman"/>
          <w:b/>
          <w:bCs/>
        </w:rPr>
        <w:t>1　</w:t>
      </w:r>
      <w:r>
        <w:rPr>
          <w:rFonts w:hint="eastAsia" w:ascii="宋体" w:hAnsi="宋体" w:cs="Arial"/>
          <w:color w:val="000000"/>
        </w:rPr>
        <w:t>为便于在执行本文件条文时区别对待，对要求严格程度不同的用词说明如下：</w:t>
      </w:r>
    </w:p>
    <w:p>
      <w:pPr>
        <w:spacing w:line="240" w:lineRule="auto"/>
        <w:ind w:left="420" w:firstLine="210" w:firstLineChars="100"/>
        <w:rPr>
          <w:rFonts w:hint="eastAsia" w:ascii="宋体" w:hAnsi="宋体" w:cs="Arial"/>
          <w:color w:val="000000"/>
        </w:rPr>
      </w:pPr>
      <w:r>
        <w:rPr>
          <w:rFonts w:hint="eastAsia" w:ascii="宋体" w:hAnsi="宋体" w:cs="Arial"/>
          <w:color w:val="000000"/>
        </w:rPr>
        <w:t>1）表示很严格，非这样做不可的用词：</w:t>
      </w:r>
    </w:p>
    <w:p>
      <w:pPr>
        <w:pStyle w:val="238"/>
        <w:spacing w:line="240" w:lineRule="auto"/>
        <w:ind w:left="420"/>
        <w:rPr>
          <w:rFonts w:hint="eastAsia" w:ascii="宋体" w:hAnsi="宋体" w:cs="Arial"/>
          <w:color w:val="000000"/>
        </w:rPr>
      </w:pPr>
      <w:r>
        <w:rPr>
          <w:rFonts w:hint="eastAsia" w:ascii="宋体" w:hAnsi="宋体" w:cs="Arial"/>
          <w:color w:val="000000"/>
        </w:rPr>
        <w:t>正面词采用</w:t>
      </w:r>
      <w:r>
        <w:rPr>
          <w:rFonts w:ascii="宋体" w:hAnsi="宋体" w:cs="Arial"/>
          <w:color w:val="000000"/>
        </w:rPr>
        <w:t>“</w:t>
      </w:r>
      <w:r>
        <w:rPr>
          <w:rFonts w:hint="eastAsia" w:ascii="宋体" w:hAnsi="宋体" w:cs="Arial"/>
          <w:color w:val="000000"/>
        </w:rPr>
        <w:t>必须</w:t>
      </w:r>
      <w:r>
        <w:rPr>
          <w:rFonts w:ascii="宋体" w:hAnsi="宋体" w:cs="Arial"/>
          <w:color w:val="000000"/>
        </w:rPr>
        <w:t>”</w:t>
      </w:r>
      <w:r>
        <w:rPr>
          <w:rFonts w:hint="eastAsia" w:ascii="宋体" w:hAnsi="宋体" w:cs="Arial"/>
          <w:color w:val="000000"/>
        </w:rPr>
        <w:t>，反面词采用</w:t>
      </w:r>
      <w:r>
        <w:rPr>
          <w:rFonts w:ascii="宋体" w:hAnsi="宋体" w:cs="Arial"/>
          <w:color w:val="000000"/>
        </w:rPr>
        <w:t>“</w:t>
      </w:r>
      <w:r>
        <w:rPr>
          <w:rFonts w:hint="eastAsia" w:ascii="宋体" w:hAnsi="宋体" w:cs="Arial"/>
          <w:color w:val="000000"/>
        </w:rPr>
        <w:t>严禁</w:t>
      </w:r>
      <w:r>
        <w:rPr>
          <w:rFonts w:ascii="宋体" w:hAnsi="宋体" w:cs="Arial"/>
          <w:color w:val="000000"/>
        </w:rPr>
        <w:t>”</w:t>
      </w:r>
      <w:r>
        <w:rPr>
          <w:rFonts w:hint="eastAsia" w:ascii="宋体" w:hAnsi="宋体" w:cs="Arial"/>
          <w:color w:val="000000"/>
        </w:rPr>
        <w:t>。</w:t>
      </w:r>
    </w:p>
    <w:p>
      <w:pPr>
        <w:spacing w:line="240" w:lineRule="auto"/>
        <w:ind w:left="420" w:firstLine="210" w:firstLineChars="100"/>
        <w:rPr>
          <w:rFonts w:hint="eastAsia" w:ascii="宋体" w:hAnsi="宋体" w:cs="Arial"/>
          <w:color w:val="000000"/>
        </w:rPr>
      </w:pPr>
      <w:r>
        <w:rPr>
          <w:rFonts w:hint="eastAsia" w:ascii="宋体" w:hAnsi="宋体" w:cs="Arial"/>
          <w:color w:val="000000"/>
        </w:rPr>
        <w:t>2）表示严格，在正常情况下均应这样做的用词：</w:t>
      </w:r>
    </w:p>
    <w:p>
      <w:pPr>
        <w:pStyle w:val="238"/>
        <w:spacing w:line="240" w:lineRule="auto"/>
        <w:ind w:left="420"/>
        <w:rPr>
          <w:rFonts w:hint="eastAsia" w:ascii="宋体" w:hAnsi="宋体" w:cs="Arial"/>
          <w:color w:val="000000"/>
        </w:rPr>
      </w:pPr>
      <w:r>
        <w:rPr>
          <w:rFonts w:hint="eastAsia" w:ascii="宋体" w:hAnsi="宋体" w:cs="Arial"/>
          <w:color w:val="000000"/>
        </w:rPr>
        <w:t>正面词采用</w:t>
      </w:r>
      <w:r>
        <w:rPr>
          <w:rFonts w:ascii="宋体" w:hAnsi="宋体" w:cs="Arial"/>
          <w:color w:val="000000"/>
        </w:rPr>
        <w:t>“</w:t>
      </w:r>
      <w:r>
        <w:rPr>
          <w:rFonts w:hint="eastAsia" w:ascii="宋体" w:hAnsi="宋体" w:cs="Arial"/>
          <w:color w:val="000000"/>
        </w:rPr>
        <w:t>应</w:t>
      </w:r>
      <w:r>
        <w:rPr>
          <w:rFonts w:ascii="宋体" w:hAnsi="宋体" w:cs="Arial"/>
          <w:color w:val="000000"/>
        </w:rPr>
        <w:t>”</w:t>
      </w:r>
      <w:r>
        <w:rPr>
          <w:rFonts w:hint="eastAsia" w:ascii="宋体" w:hAnsi="宋体" w:cs="Arial"/>
          <w:color w:val="000000"/>
        </w:rPr>
        <w:t>，反面词采用</w:t>
      </w:r>
      <w:r>
        <w:rPr>
          <w:rFonts w:ascii="宋体" w:hAnsi="宋体" w:cs="Arial"/>
          <w:color w:val="000000"/>
        </w:rPr>
        <w:t>“</w:t>
      </w:r>
      <w:r>
        <w:rPr>
          <w:rFonts w:hint="eastAsia" w:ascii="宋体" w:hAnsi="宋体" w:cs="Arial"/>
          <w:color w:val="000000"/>
        </w:rPr>
        <w:t>不应</w:t>
      </w:r>
      <w:r>
        <w:rPr>
          <w:rFonts w:ascii="宋体" w:hAnsi="宋体" w:cs="Arial"/>
          <w:color w:val="000000"/>
        </w:rPr>
        <w:t>”</w:t>
      </w:r>
      <w:r>
        <w:rPr>
          <w:rFonts w:hint="eastAsia" w:ascii="宋体" w:hAnsi="宋体" w:cs="Arial"/>
          <w:color w:val="000000"/>
        </w:rPr>
        <w:t>或</w:t>
      </w:r>
      <w:r>
        <w:rPr>
          <w:rFonts w:ascii="宋体" w:hAnsi="宋体" w:cs="Arial"/>
          <w:color w:val="000000"/>
        </w:rPr>
        <w:t>“</w:t>
      </w:r>
      <w:r>
        <w:rPr>
          <w:rFonts w:hint="eastAsia" w:ascii="宋体" w:hAnsi="宋体" w:cs="Arial"/>
          <w:color w:val="000000"/>
        </w:rPr>
        <w:t>不得</w:t>
      </w:r>
      <w:r>
        <w:rPr>
          <w:rFonts w:ascii="宋体" w:hAnsi="宋体" w:cs="Arial"/>
          <w:color w:val="000000"/>
        </w:rPr>
        <w:t>”</w:t>
      </w:r>
      <w:r>
        <w:rPr>
          <w:rFonts w:hint="eastAsia" w:ascii="宋体" w:hAnsi="宋体" w:cs="Arial"/>
          <w:color w:val="000000"/>
        </w:rPr>
        <w:t>。</w:t>
      </w:r>
    </w:p>
    <w:p>
      <w:pPr>
        <w:spacing w:line="240" w:lineRule="auto"/>
        <w:ind w:left="420" w:firstLine="210" w:firstLineChars="100"/>
        <w:rPr>
          <w:rFonts w:hint="eastAsia" w:ascii="宋体" w:hAnsi="宋体" w:cs="Arial"/>
          <w:color w:val="000000"/>
        </w:rPr>
      </w:pPr>
      <w:r>
        <w:rPr>
          <w:rFonts w:hint="eastAsia" w:ascii="宋体" w:hAnsi="宋体" w:cs="Arial"/>
          <w:color w:val="000000"/>
        </w:rPr>
        <w:t>3）表示允许稍有选择，在条件许可时首先应这样做的用词：</w:t>
      </w:r>
    </w:p>
    <w:p>
      <w:pPr>
        <w:pStyle w:val="238"/>
        <w:spacing w:line="240" w:lineRule="auto"/>
        <w:ind w:left="420"/>
        <w:rPr>
          <w:rFonts w:hint="eastAsia" w:ascii="宋体" w:hAnsi="宋体" w:cs="Arial"/>
          <w:color w:val="000000"/>
        </w:rPr>
      </w:pPr>
      <w:r>
        <w:rPr>
          <w:rFonts w:hint="eastAsia" w:ascii="宋体" w:hAnsi="宋体" w:cs="Arial"/>
          <w:color w:val="000000"/>
        </w:rPr>
        <w:t>正面词采用</w:t>
      </w:r>
      <w:r>
        <w:rPr>
          <w:rFonts w:ascii="宋体" w:hAnsi="宋体" w:cs="Arial"/>
          <w:color w:val="000000"/>
        </w:rPr>
        <w:t>“</w:t>
      </w:r>
      <w:r>
        <w:rPr>
          <w:rFonts w:hint="eastAsia" w:ascii="宋体" w:hAnsi="宋体" w:cs="Arial"/>
          <w:color w:val="000000"/>
        </w:rPr>
        <w:t>宜</w:t>
      </w:r>
      <w:r>
        <w:rPr>
          <w:rFonts w:ascii="宋体" w:hAnsi="宋体" w:cs="Arial"/>
          <w:color w:val="000000"/>
        </w:rPr>
        <w:t>”</w:t>
      </w:r>
      <w:r>
        <w:rPr>
          <w:rFonts w:hint="eastAsia" w:ascii="宋体" w:hAnsi="宋体" w:cs="Arial"/>
          <w:color w:val="000000"/>
        </w:rPr>
        <w:t>，反面词采用</w:t>
      </w:r>
      <w:r>
        <w:rPr>
          <w:rFonts w:ascii="宋体" w:hAnsi="宋体" w:cs="Arial"/>
          <w:color w:val="000000"/>
        </w:rPr>
        <w:t>“</w:t>
      </w:r>
      <w:r>
        <w:rPr>
          <w:rFonts w:hint="eastAsia" w:ascii="宋体" w:hAnsi="宋体" w:cs="Arial"/>
          <w:color w:val="000000"/>
        </w:rPr>
        <w:t>不宜</w:t>
      </w:r>
      <w:r>
        <w:rPr>
          <w:rFonts w:ascii="宋体" w:hAnsi="宋体" w:cs="Arial"/>
          <w:color w:val="000000"/>
        </w:rPr>
        <w:t>”</w:t>
      </w:r>
      <w:r>
        <w:rPr>
          <w:rFonts w:hint="eastAsia" w:ascii="宋体" w:hAnsi="宋体" w:cs="Arial"/>
          <w:color w:val="000000"/>
        </w:rPr>
        <w:t>。</w:t>
      </w:r>
    </w:p>
    <w:p>
      <w:pPr>
        <w:spacing w:line="240" w:lineRule="auto"/>
        <w:ind w:left="420" w:firstLine="210" w:firstLineChars="100"/>
        <w:rPr>
          <w:rFonts w:hint="eastAsia" w:ascii="宋体" w:hAnsi="宋体" w:cs="Arial"/>
          <w:color w:val="000000"/>
        </w:rPr>
      </w:pPr>
      <w:r>
        <w:rPr>
          <w:rFonts w:hint="eastAsia" w:ascii="宋体" w:hAnsi="宋体" w:cs="Arial"/>
          <w:color w:val="000000"/>
        </w:rPr>
        <w:t>4）表示有选择，在一定条件下可以这样做的用词，采用</w:t>
      </w:r>
      <w:r>
        <w:rPr>
          <w:rFonts w:ascii="宋体" w:hAnsi="宋体" w:cs="Arial"/>
          <w:color w:val="000000"/>
        </w:rPr>
        <w:t>“</w:t>
      </w:r>
      <w:r>
        <w:rPr>
          <w:rFonts w:hint="eastAsia" w:ascii="宋体" w:hAnsi="宋体" w:cs="Arial"/>
          <w:color w:val="000000"/>
        </w:rPr>
        <w:t>可</w:t>
      </w:r>
      <w:r>
        <w:rPr>
          <w:rFonts w:ascii="宋体" w:hAnsi="宋体" w:cs="Arial"/>
          <w:color w:val="000000"/>
        </w:rPr>
        <w:t>”</w:t>
      </w:r>
      <w:r>
        <w:rPr>
          <w:rFonts w:hint="eastAsia" w:ascii="宋体" w:hAnsi="宋体" w:cs="Arial"/>
          <w:color w:val="000000"/>
        </w:rPr>
        <w:t>。</w:t>
      </w:r>
    </w:p>
    <w:p>
      <w:pPr>
        <w:spacing w:line="240" w:lineRule="auto"/>
        <w:ind w:firstLine="422" w:firstLineChars="200"/>
        <w:rPr>
          <w:rFonts w:hint="eastAsia" w:ascii="宋体" w:hAnsi="宋体" w:cs="Arial"/>
          <w:color w:val="000000"/>
        </w:rPr>
      </w:pPr>
      <w:r>
        <w:rPr>
          <w:rFonts w:hint="eastAsia" w:ascii="Times New Roman"/>
          <w:b/>
          <w:bCs/>
        </w:rPr>
        <w:t>2</w:t>
      </w:r>
      <w:r>
        <w:rPr>
          <w:rFonts w:hint="eastAsia" w:ascii="宋体" w:hAnsi="宋体" w:cs="Arial"/>
          <w:color w:val="000000"/>
        </w:rPr>
        <w:t xml:space="preserve"> 文件中指明应按其他的标准、规范或规定执行的写法为“应按……执行”或“应符合……规定”。</w:t>
      </w:r>
    </w:p>
    <w:p>
      <w:pPr>
        <w:outlineLvl w:val="0"/>
        <w:rPr>
          <w:rFonts w:hint="eastAsia" w:ascii="宋体" w:hAnsi="宋体"/>
          <w:b/>
          <w:sz w:val="32"/>
          <w:szCs w:val="32"/>
        </w:rPr>
        <w:sectPr>
          <w:pgSz w:w="11906" w:h="16838"/>
          <w:pgMar w:top="1928" w:right="1134" w:bottom="1134" w:left="1134" w:header="851" w:footer="992" w:gutter="0"/>
          <w:cols w:space="720" w:num="1"/>
          <w:docGrid w:type="lines" w:linePitch="312" w:charSpace="0"/>
        </w:sectPr>
      </w:pPr>
      <w:bookmarkStart w:id="116" w:name="_Toc332974288"/>
      <w:bookmarkStart w:id="117" w:name="_Toc337542176"/>
    </w:p>
    <w:p>
      <w:pPr>
        <w:spacing w:after="156" w:afterLines="50" w:line="360" w:lineRule="auto"/>
        <w:jc w:val="center"/>
        <w:outlineLvl w:val="0"/>
        <w:rPr>
          <w:rFonts w:hint="eastAsia" w:ascii="宋体" w:hAnsi="宋体"/>
          <w:color w:val="000000"/>
          <w:sz w:val="32"/>
          <w:szCs w:val="32"/>
        </w:rPr>
      </w:pPr>
      <w:bookmarkStart w:id="118" w:name="_Toc193202214"/>
      <w:bookmarkStart w:id="119" w:name="_Toc25743"/>
      <w:r>
        <w:rPr>
          <w:rFonts w:hint="eastAsia" w:ascii="宋体" w:hAnsi="宋体"/>
          <w:color w:val="000000"/>
          <w:sz w:val="32"/>
          <w:szCs w:val="32"/>
        </w:rPr>
        <w:t>引用标准名录</w:t>
      </w:r>
      <w:bookmarkEnd w:id="118"/>
      <w:bookmarkStart w:id="120" w:name="_Toc66"/>
      <w:r>
        <w:rPr>
          <w:rFonts w:hint="eastAsia" w:ascii="宋体" w:hAnsi="宋体"/>
          <w:color w:val="000000"/>
          <w:sz w:val="32"/>
          <w:szCs w:val="32"/>
        </w:rPr>
        <w:fldChar w:fldCharType="begin"/>
      </w:r>
      <w:r>
        <w:rPr>
          <w:rFonts w:hint="eastAsia" w:ascii="宋体" w:hAnsi="宋体"/>
          <w:color w:val="000000"/>
          <w:sz w:val="32"/>
          <w:szCs w:val="32"/>
        </w:rPr>
        <w:instrText xml:space="preserve"> TC  "List of Quoted Standards" \l 1 </w:instrText>
      </w:r>
      <w:r>
        <w:rPr>
          <w:rFonts w:hint="eastAsia" w:ascii="宋体" w:hAnsi="宋体"/>
          <w:color w:val="000000"/>
          <w:sz w:val="32"/>
          <w:szCs w:val="32"/>
        </w:rPr>
        <w:fldChar w:fldCharType="end"/>
      </w:r>
      <w:bookmarkEnd w:id="119"/>
      <w:bookmarkEnd w:id="120"/>
    </w:p>
    <w:p>
      <w:pPr>
        <w:spacing w:line="240" w:lineRule="auto"/>
        <w:ind w:firstLine="420" w:firstLineChars="200"/>
      </w:pPr>
      <w:sdt>
        <w:sdtPr>
          <w:rPr>
            <w:rFonts w:hint="eastAsia"/>
          </w:rPr>
          <w:id w:val="715848253"/>
          <w:placeholder>
            <w:docPart w:val="{e684f5e2-8ffa-48da-9744-5d2a50a9df5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p>
    <w:p>
      <w:pPr>
        <w:spacing w:line="240" w:lineRule="auto"/>
        <w:ind w:firstLine="420" w:firstLineChars="200"/>
        <w:rPr>
          <w:rFonts w:hint="eastAsia" w:ascii="宋体" w:hAnsi="宋体"/>
        </w:rPr>
      </w:pPr>
      <w:r>
        <w:rPr>
          <w:rFonts w:hint="eastAsia" w:ascii="宋体" w:hAnsi="宋体"/>
        </w:rPr>
        <w:t>《建筑材料放射性核素限量》 GB 6566</w:t>
      </w:r>
    </w:p>
    <w:p>
      <w:pPr>
        <w:spacing w:line="240" w:lineRule="auto"/>
        <w:ind w:firstLine="420" w:firstLineChars="200"/>
        <w:rPr>
          <w:rFonts w:hint="eastAsia" w:ascii="宋体" w:hAnsi="宋体"/>
        </w:rPr>
      </w:pPr>
      <w:r>
        <w:rPr>
          <w:rFonts w:hint="eastAsia" w:ascii="宋体" w:hAnsi="宋体"/>
        </w:rPr>
        <w:t>《建筑装饰装修工程质量验收标准》GB 50210</w:t>
      </w:r>
    </w:p>
    <w:p>
      <w:pPr>
        <w:spacing w:line="240" w:lineRule="auto"/>
        <w:ind w:firstLine="420" w:firstLineChars="200"/>
        <w:rPr>
          <w:rFonts w:hint="eastAsia" w:ascii="宋体" w:hAnsi="宋体"/>
        </w:rPr>
      </w:pPr>
      <w:r>
        <w:rPr>
          <w:rFonts w:hint="eastAsia" w:ascii="宋体" w:hAnsi="宋体"/>
        </w:rPr>
        <w:t>《建筑工程施工质量验收统一标准》GB 50300</w:t>
      </w:r>
    </w:p>
    <w:p>
      <w:pPr>
        <w:spacing w:line="240" w:lineRule="auto"/>
        <w:ind w:firstLine="420" w:firstLineChars="200"/>
        <w:rPr>
          <w:rFonts w:hint="eastAsia" w:ascii="宋体" w:hAnsi="宋体"/>
        </w:rPr>
      </w:pPr>
      <w:r>
        <w:rPr>
          <w:rFonts w:hint="eastAsia" w:ascii="宋体" w:hAnsi="宋体"/>
        </w:rPr>
        <w:t>《建筑与市政工程防水通用规范》GB 55030</w:t>
      </w:r>
    </w:p>
    <w:p>
      <w:pPr>
        <w:spacing w:line="240" w:lineRule="auto"/>
        <w:ind w:firstLine="420" w:firstLineChars="200"/>
        <w:rPr>
          <w:rFonts w:hint="eastAsia" w:ascii="宋体" w:hAnsi="宋体"/>
        </w:rPr>
      </w:pPr>
      <w:r>
        <w:rPr>
          <w:rFonts w:hint="eastAsia" w:ascii="宋体" w:hAnsi="宋体"/>
        </w:rPr>
        <w:t>《合成树脂乳液外墙涂料》GB/T 9755</w:t>
      </w:r>
    </w:p>
    <w:p>
      <w:pPr>
        <w:spacing w:line="240" w:lineRule="auto"/>
        <w:ind w:firstLine="420" w:firstLineChars="200"/>
        <w:rPr>
          <w:rFonts w:hint="eastAsia" w:ascii="宋体" w:hAnsi="宋体"/>
        </w:rPr>
      </w:pPr>
      <w:r>
        <w:rPr>
          <w:rFonts w:hint="eastAsia" w:ascii="宋体" w:hAnsi="宋体"/>
        </w:rPr>
        <w:t>《混凝土用水标准》JGJ 63</w:t>
      </w:r>
    </w:p>
    <w:p>
      <w:pPr>
        <w:spacing w:line="240" w:lineRule="auto"/>
        <w:ind w:firstLine="420" w:firstLineChars="200"/>
        <w:rPr>
          <w:rFonts w:hint="eastAsia" w:ascii="宋体" w:hAnsi="宋体"/>
        </w:rPr>
      </w:pPr>
      <w:r>
        <w:rPr>
          <w:rFonts w:hint="eastAsia" w:ascii="宋体" w:hAnsi="宋体"/>
        </w:rPr>
        <w:t>《建筑涂饰工程施工及验收规程》JGJ/T 29</w:t>
      </w:r>
    </w:p>
    <w:p>
      <w:pPr>
        <w:spacing w:line="240" w:lineRule="auto"/>
        <w:ind w:firstLine="420" w:firstLineChars="200"/>
        <w:rPr>
          <w:rFonts w:hint="eastAsia" w:ascii="宋体" w:hAnsi="宋体"/>
        </w:rPr>
      </w:pPr>
      <w:r>
        <w:rPr>
          <w:rFonts w:hint="eastAsia" w:ascii="宋体" w:hAnsi="宋体"/>
        </w:rPr>
        <w:t>《民用建筑修缮工程查勘与设计标准》JGJ/T 117</w:t>
      </w:r>
    </w:p>
    <w:p>
      <w:pPr>
        <w:spacing w:line="240" w:lineRule="auto"/>
        <w:ind w:firstLine="420" w:firstLineChars="200"/>
        <w:rPr>
          <w:rFonts w:hint="eastAsia" w:ascii="宋体" w:hAnsi="宋体"/>
        </w:rPr>
      </w:pPr>
      <w:r>
        <w:rPr>
          <w:rFonts w:hint="eastAsia" w:ascii="宋体" w:hAnsi="宋体"/>
        </w:rPr>
        <w:t>《墙体饰面砂浆》JC/T 1024</w:t>
      </w:r>
    </w:p>
    <w:p>
      <w:pPr>
        <w:spacing w:line="240" w:lineRule="auto"/>
        <w:ind w:firstLine="420" w:firstLineChars="200"/>
        <w:rPr>
          <w:rFonts w:hint="eastAsia" w:ascii="宋体" w:hAnsi="宋体"/>
        </w:rPr>
      </w:pPr>
      <w:r>
        <w:rPr>
          <w:rFonts w:hint="eastAsia" w:ascii="宋体" w:hAnsi="宋体"/>
        </w:rPr>
        <w:t>《石灰基单层装饰砂浆》JC/T 2490</w:t>
      </w:r>
    </w:p>
    <w:p>
      <w:pPr>
        <w:spacing w:line="240" w:lineRule="auto"/>
        <w:ind w:firstLine="420" w:firstLineChars="200"/>
        <w:rPr>
          <w:rFonts w:hint="eastAsia" w:ascii="宋体" w:hAnsi="宋体"/>
        </w:rPr>
      </w:pPr>
      <w:r>
        <w:rPr>
          <w:rFonts w:hint="eastAsia" w:ascii="宋体" w:hAnsi="宋体"/>
        </w:rPr>
        <w:t xml:space="preserve">《建筑内外墙用底漆》JG/T 210 </w:t>
      </w:r>
    </w:p>
    <w:p>
      <w:pPr>
        <w:spacing w:line="240" w:lineRule="auto"/>
        <w:ind w:firstLine="420" w:firstLineChars="200"/>
        <w:rPr>
          <w:rFonts w:hint="eastAsia" w:ascii="宋体" w:hAnsi="宋体"/>
        </w:rPr>
      </w:pPr>
      <w:r>
        <w:rPr>
          <w:rFonts w:hint="eastAsia" w:ascii="宋体" w:hAnsi="宋体"/>
        </w:rPr>
        <w:t>《建筑涂料用罩光面漆》HG/T 50</w:t>
      </w:r>
    </w:p>
    <w:bookmarkEnd w:id="27"/>
    <w:bookmarkEnd w:id="116"/>
    <w:bookmarkEnd w:id="117"/>
    <w:p>
      <w:pPr>
        <w:rPr>
          <w:rFonts w:hint="eastAsia" w:ascii="宋体" w:hAnsi="宋体"/>
          <w:b/>
          <w:sz w:val="32"/>
          <w:szCs w:val="32"/>
        </w:rPr>
      </w:pPr>
      <w:r>
        <w:rPr>
          <w:rFonts w:hint="eastAsia" w:ascii="宋体" w:hAnsi="宋体"/>
          <w:b/>
          <w:sz w:val="32"/>
          <w:szCs w:val="32"/>
        </w:rPr>
        <w:br w:type="page"/>
      </w:r>
    </w:p>
    <w:p>
      <w:pPr>
        <w:jc w:val="center"/>
        <w:rPr>
          <w:rFonts w:hint="eastAsia" w:ascii="宋体" w:hAnsi="宋体"/>
          <w:b/>
          <w:sz w:val="32"/>
          <w:szCs w:val="32"/>
        </w:rPr>
      </w:pPr>
    </w:p>
    <w:p>
      <w:pPr>
        <w:jc w:val="center"/>
        <w:rPr>
          <w:rFonts w:hint="eastAsia" w:ascii="宋体" w:hAnsi="宋体"/>
          <w:b/>
          <w:sz w:val="32"/>
          <w:szCs w:val="32"/>
        </w:rPr>
      </w:pPr>
    </w:p>
    <w:p>
      <w:pPr>
        <w:jc w:val="center"/>
        <w:rPr>
          <w:rFonts w:hint="eastAsia" w:ascii="黑体" w:hAnsi="黑体" w:eastAsia="黑体"/>
          <w:bCs/>
          <w:sz w:val="24"/>
        </w:rPr>
      </w:pPr>
      <w:r>
        <w:rPr>
          <w:rFonts w:hint="eastAsia" w:ascii="黑体" w:hAnsi="黑体" w:eastAsia="黑体"/>
          <w:bCs/>
          <w:sz w:val="32"/>
          <w:szCs w:val="24"/>
        </w:rPr>
        <w:t>中华人民共和国建材行业标准</w:t>
      </w:r>
    </w:p>
    <w:p>
      <w:pPr>
        <w:rPr>
          <w:rFonts w:hint="eastAsia" w:ascii="宋体" w:hAnsi="宋体"/>
          <w:bCs/>
          <w:sz w:val="24"/>
        </w:rPr>
      </w:pPr>
    </w:p>
    <w:p>
      <w:pPr>
        <w:jc w:val="center"/>
        <w:rPr>
          <w:rFonts w:hint="eastAsia" w:ascii="宋体" w:hAnsi="宋体"/>
          <w:bCs/>
          <w:sz w:val="24"/>
        </w:rPr>
      </w:pPr>
    </w:p>
    <w:p>
      <w:pPr>
        <w:jc w:val="center"/>
        <w:rPr>
          <w:rFonts w:hint="eastAsia" w:ascii="宋体" w:hAnsi="宋体"/>
          <w:bCs/>
          <w:sz w:val="36"/>
          <w:szCs w:val="36"/>
        </w:rPr>
      </w:pPr>
      <w:r>
        <w:rPr>
          <w:rFonts w:hint="eastAsia" w:ascii="宋体" w:hAnsi="宋体"/>
          <w:bCs/>
          <w:sz w:val="36"/>
          <w:szCs w:val="36"/>
        </w:rPr>
        <w:t>墙体饰面砂浆应用技术规范</w:t>
      </w:r>
    </w:p>
    <w:p>
      <w:pPr>
        <w:jc w:val="center"/>
        <w:rPr>
          <w:rFonts w:hint="eastAsia" w:ascii="宋体" w:hAnsi="宋体"/>
          <w:bCs/>
          <w:sz w:val="36"/>
          <w:szCs w:val="36"/>
        </w:rPr>
      </w:pPr>
    </w:p>
    <w:p>
      <w:pPr>
        <w:jc w:val="center"/>
        <w:rPr>
          <w:rFonts w:hint="eastAsia" w:ascii="黑体" w:hAnsi="黑体" w:eastAsia="黑体"/>
          <w:sz w:val="28"/>
        </w:rPr>
      </w:pPr>
      <w:r>
        <w:rPr>
          <w:rFonts w:ascii="黑体" w:hAnsi="黑体" w:eastAsia="黑体"/>
          <w:b/>
          <w:sz w:val="28"/>
        </w:rPr>
        <w:t>JC/T</w:t>
      </w:r>
      <w:r>
        <w:rPr>
          <w:rFonts w:ascii="黑体" w:hAnsi="黑体" w:eastAsia="黑体"/>
          <w:sz w:val="28"/>
        </w:rPr>
        <w:t xml:space="preserve"> </w:t>
      </w:r>
      <w:r>
        <w:rPr>
          <w:rFonts w:hint="eastAsia" w:ascii="黑体" w:hAnsi="黑体" w:eastAsia="黑体"/>
          <w:sz w:val="28"/>
        </w:rPr>
        <w:t>XXXXX—XXXX</w:t>
      </w:r>
    </w:p>
    <w:p>
      <w:pPr>
        <w:jc w:val="center"/>
        <w:rPr>
          <w:rFonts w:hint="eastAsia" w:ascii="黑体" w:hAnsi="黑体" w:eastAsia="黑体"/>
          <w:sz w:val="28"/>
        </w:rPr>
      </w:pPr>
    </w:p>
    <w:p>
      <w:pPr>
        <w:jc w:val="center"/>
        <w:rPr>
          <w:rFonts w:hint="eastAsia" w:ascii="黑体" w:hAnsi="黑体" w:eastAsia="黑体"/>
          <w:sz w:val="28"/>
        </w:rPr>
      </w:pPr>
    </w:p>
    <w:p>
      <w:pPr>
        <w:jc w:val="center"/>
        <w:rPr>
          <w:rFonts w:hint="eastAsia" w:ascii="黑体" w:hAnsi="黑体" w:eastAsia="黑体"/>
          <w:sz w:val="28"/>
        </w:rPr>
      </w:pPr>
    </w:p>
    <w:p>
      <w:pPr>
        <w:jc w:val="center"/>
        <w:rPr>
          <w:rFonts w:hint="eastAsia" w:ascii="黑体" w:hAnsi="黑体" w:eastAsia="黑体"/>
          <w:sz w:val="28"/>
        </w:rPr>
      </w:pPr>
    </w:p>
    <w:p>
      <w:pPr>
        <w:jc w:val="center"/>
        <w:outlineLvl w:val="0"/>
        <w:rPr>
          <w:rFonts w:hint="eastAsia" w:ascii="宋体" w:hAnsi="宋体"/>
          <w:color w:val="000000"/>
          <w:sz w:val="32"/>
          <w:szCs w:val="32"/>
        </w:rPr>
        <w:sectPr>
          <w:pgSz w:w="11906" w:h="16838"/>
          <w:pgMar w:top="1928" w:right="1134" w:bottom="1134" w:left="1134" w:header="851" w:footer="992" w:gutter="0"/>
          <w:cols w:space="425" w:num="1"/>
          <w:docGrid w:type="lines" w:linePitch="312" w:charSpace="0"/>
        </w:sectPr>
      </w:pPr>
      <w:bookmarkStart w:id="121" w:name="_Toc11761974"/>
      <w:bookmarkStart w:id="122" w:name="_Toc23946"/>
      <w:r>
        <w:rPr>
          <w:rFonts w:hint="eastAsia" w:ascii="宋体" w:hAnsi="宋体"/>
          <w:color w:val="000000"/>
          <w:sz w:val="32"/>
          <w:szCs w:val="32"/>
        </w:rPr>
        <w:t>条 文 说 明</w:t>
      </w:r>
      <w:bookmarkEnd w:id="121"/>
      <w:bookmarkStart w:id="123" w:name="_Toc11550"/>
      <w:r>
        <w:rPr>
          <w:rFonts w:hint="eastAsia" w:ascii="宋体" w:hAnsi="宋体"/>
          <w:color w:val="000000"/>
          <w:sz w:val="32"/>
          <w:szCs w:val="32"/>
        </w:rPr>
        <w:fldChar w:fldCharType="begin"/>
      </w:r>
      <w:r>
        <w:rPr>
          <w:rFonts w:hint="eastAsia" w:ascii="宋体" w:hAnsi="宋体"/>
          <w:color w:val="000000"/>
          <w:sz w:val="32"/>
          <w:szCs w:val="32"/>
        </w:rPr>
        <w:instrText xml:space="preserve"> TC  "Addition:Explanation of Provisions" \l 1 </w:instrText>
      </w:r>
      <w:r>
        <w:rPr>
          <w:rFonts w:hint="eastAsia" w:ascii="宋体" w:hAnsi="宋体"/>
          <w:color w:val="000000"/>
          <w:sz w:val="32"/>
          <w:szCs w:val="32"/>
        </w:rPr>
        <w:fldChar w:fldCharType="end"/>
      </w:r>
      <w:bookmarkEnd w:id="122"/>
      <w:bookmarkEnd w:id="123"/>
    </w:p>
    <w:sdt>
      <w:sdtPr>
        <w:tag w:val="NEW_STAND_NAME"/>
        <w:id w:val="1584030357"/>
        <w:lock w:val="sdtLocked"/>
        <w:placeholder>
          <w:docPart w:val="{f6e58fda-2f60-4e70-875d-1f9d6e6cd727}"/>
        </w:placeholder>
      </w:sdtPr>
      <w:sdtContent>
        <w:p>
          <w:pPr>
            <w:pStyle w:val="180"/>
            <w:numPr>
              <w:ilvl w:val="0"/>
              <w:numId w:val="34"/>
            </w:numPr>
            <w:spacing w:before="2" w:beforeLines="1" w:after="528" w:afterLines="220"/>
            <w:ind w:left="357" w:hanging="357"/>
            <w:rPr>
              <w:rFonts w:hint="eastAsia"/>
            </w:rPr>
          </w:pPr>
          <w:bookmarkStart w:id="124" w:name="OLE_LINK14"/>
          <w:r>
            <w:rPr>
              <w:rFonts w:hint="eastAsia" w:ascii="宋体" w:hAnsi="宋体" w:eastAsia="宋体"/>
            </w:rPr>
            <w:t>总   则</w:t>
          </w:r>
          <w:r>
            <w:rPr>
              <w:rFonts w:hint="eastAsia" w:ascii="宋体" w:hAnsi="宋体" w:eastAsia="宋体"/>
            </w:rPr>
            <w:fldChar w:fldCharType="begin"/>
          </w:r>
          <w:r>
            <w:rPr>
              <w:rFonts w:hint="eastAsia" w:ascii="宋体" w:hAnsi="宋体" w:eastAsia="宋体"/>
            </w:rPr>
            <w:instrText xml:space="preserve"> TC  "General Provisions" \l 1 </w:instrText>
          </w:r>
          <w:r>
            <w:rPr>
              <w:rFonts w:hint="eastAsia" w:ascii="宋体" w:hAnsi="宋体" w:eastAsia="宋体"/>
            </w:rPr>
            <w:fldChar w:fldCharType="end"/>
          </w:r>
        </w:p>
      </w:sdtContent>
    </w:sdt>
    <w:p>
      <w:pPr>
        <w:pStyle w:val="107"/>
        <w:numPr>
          <w:ilvl w:val="0"/>
          <w:numId w:val="0"/>
        </w:numPr>
        <w:spacing w:before="0" w:beforeLines="0" w:after="0" w:afterLines="0"/>
        <w:outlineLvl w:val="9"/>
        <w:rPr>
          <w:rFonts w:ascii="宋体" w:eastAsia="宋体"/>
        </w:rPr>
      </w:pPr>
      <w:r>
        <w:rPr>
          <w:rFonts w:ascii="Times New Roman" w:eastAsia="宋体"/>
          <w:b/>
          <w:bCs/>
        </w:rPr>
        <w:t>1.0.1</w:t>
      </w:r>
      <w:r>
        <w:rPr>
          <w:rFonts w:hint="eastAsia" w:ascii="宋体" w:hAnsi="宋体" w:eastAsia="宋体"/>
        </w:rPr>
        <w:t>　</w:t>
      </w:r>
      <w:bookmarkStart w:id="125" w:name="OLE_LINK13"/>
      <w:r>
        <w:rPr>
          <w:rFonts w:hint="eastAsia" w:ascii="宋体" w:eastAsia="宋体"/>
        </w:rPr>
        <w:t>墙体饰面砂浆是以无机胶凝材料、填料、添加剂和/或骨</w:t>
      </w:r>
      <w:bookmarkEnd w:id="124"/>
      <w:r>
        <w:rPr>
          <w:rFonts w:hint="eastAsia" w:ascii="宋体" w:eastAsia="宋体"/>
        </w:rPr>
        <w:t>料组成的建筑饰面材料，具有装饰效果多样、使用寿命长、施工灵活等特点，在国外已广泛应用于别墅等建筑外墙，逐步替代传统涂料、瓷砖等材料。随着我国城镇化进程加速，老旧小区改造、城市更新及节能减排政策的深入推进，建筑二次装修与改造市场规模持续扩大，对高效、环保、美观的墙体饰面材料需求日益增长。</w:t>
      </w:r>
    </w:p>
    <w:p>
      <w:pPr>
        <w:pStyle w:val="107"/>
        <w:numPr>
          <w:ilvl w:val="0"/>
          <w:numId w:val="0"/>
        </w:numPr>
        <w:spacing w:before="0" w:beforeLines="0" w:after="0" w:afterLines="0"/>
        <w:ind w:firstLine="420" w:firstLineChars="200"/>
        <w:outlineLvl w:val="9"/>
      </w:pPr>
      <w:r>
        <w:rPr>
          <w:rFonts w:hint="eastAsia" w:ascii="宋体" w:eastAsia="宋体"/>
        </w:rPr>
        <w:t>然而，墙体饰面砂浆在我国发展起步较晚，技术体系尚不完善。工程实践中存在部分材料耐候性不足、施工工艺不规范等问题，导致饰面层出现开裂、空鼓、脱落、泛碱等质量缺陷，不仅影响装饰效果与使用寿命，更存在安全隐患。为规范材料选用、施工工艺及质量验收标准，提升行业技术水平，制定本文件。</w:t>
      </w:r>
      <w:bookmarkEnd w:id="125"/>
      <w:bookmarkStart w:id="126" w:name="OLE_LINK12"/>
    </w:p>
    <w:bookmarkEnd w:id="126"/>
    <w:p>
      <w:pPr>
        <w:pStyle w:val="59"/>
        <w:ind w:firstLine="0" w:firstLineChars="0"/>
        <w:sectPr>
          <w:pgSz w:w="11906" w:h="16838"/>
          <w:pgMar w:top="1928" w:right="1134" w:bottom="1134" w:left="1134" w:header="1418" w:footer="1134" w:gutter="284"/>
          <w:pgNumType w:start="1"/>
          <w:cols w:space="425" w:num="1"/>
          <w:formProt w:val="0"/>
          <w:docGrid w:linePitch="312" w:charSpace="0"/>
        </w:sectPr>
      </w:pPr>
    </w:p>
    <w:sdt>
      <w:sdtPr>
        <w:tag w:val="NEW_STAND_NAME"/>
        <w:id w:val="759795572"/>
        <w:lock w:val="sdtLocked"/>
        <w:placeholder>
          <w:docPart w:val="{0b5cd1dc-d344-48c9-b0fa-4dcc48e59556}"/>
        </w:placeholder>
      </w:sdtPr>
      <w:sdtContent>
        <w:p>
          <w:pPr>
            <w:pStyle w:val="180"/>
            <w:numPr>
              <w:ilvl w:val="0"/>
              <w:numId w:val="34"/>
            </w:numPr>
            <w:spacing w:before="2" w:beforeLines="1" w:after="528" w:afterLines="220"/>
            <w:ind w:left="357" w:hanging="357"/>
            <w:rPr>
              <w:rFonts w:hint="eastAsia"/>
            </w:rPr>
          </w:pPr>
          <w:bookmarkStart w:id="127" w:name="OLE_LINK18"/>
          <w:r>
            <w:rPr>
              <w:rFonts w:hint="eastAsia" w:ascii="宋体" w:hAnsi="宋体" w:eastAsia="宋体"/>
            </w:rPr>
            <w:t>术   语</w:t>
          </w:r>
          <w:r>
            <w:rPr>
              <w:rFonts w:hint="eastAsia" w:ascii="宋体" w:hAnsi="宋体" w:eastAsia="宋体"/>
            </w:rPr>
            <w:fldChar w:fldCharType="begin"/>
          </w:r>
          <w:r>
            <w:rPr>
              <w:rFonts w:hint="eastAsia" w:ascii="宋体" w:hAnsi="宋体" w:eastAsia="宋体"/>
            </w:rPr>
            <w:instrText xml:space="preserve"> TC  "General Provisions" \l 1 </w:instrText>
          </w:r>
          <w:r>
            <w:rPr>
              <w:rFonts w:hint="eastAsia" w:ascii="宋体" w:hAnsi="宋体" w:eastAsia="宋体"/>
            </w:rPr>
            <w:fldChar w:fldCharType="end"/>
          </w:r>
        </w:p>
      </w:sdtContent>
    </w:sdt>
    <w:p>
      <w:pPr>
        <w:spacing w:line="240" w:lineRule="auto"/>
        <w:rPr>
          <w:rFonts w:ascii="宋体" w:hAnsi="Times New Roman"/>
        </w:rPr>
      </w:pPr>
      <w:bookmarkStart w:id="128" w:name="OLE_LINK44"/>
      <w:r>
        <w:rPr>
          <w:rFonts w:hint="eastAsia" w:ascii="Times New Roman"/>
          <w:b/>
          <w:bCs/>
        </w:rPr>
        <w:t>2</w:t>
      </w:r>
      <w:r>
        <w:rPr>
          <w:rFonts w:ascii="Times New Roman"/>
          <w:b/>
          <w:bCs/>
        </w:rPr>
        <w:t>.0.</w:t>
      </w:r>
      <w:r>
        <w:rPr>
          <w:rFonts w:hint="eastAsia" w:ascii="Times New Roman"/>
          <w:b/>
          <w:bCs/>
        </w:rPr>
        <w:t>4</w:t>
      </w:r>
      <w:r>
        <w:rPr>
          <w:rFonts w:hint="eastAsia" w:ascii="宋体" w:hAnsi="宋体"/>
        </w:rPr>
        <w:t>　</w:t>
      </w:r>
      <w:bookmarkEnd w:id="128"/>
      <w:r>
        <w:rPr>
          <w:rFonts w:hint="eastAsia" w:ascii="宋体" w:hAnsi="Times New Roman"/>
        </w:rPr>
        <w:t>基层是直接承受墙体饰面砂浆施工的表层，可以是混凝土、水泥砂浆抹灰层、纤维水泥板、加气混凝土砌块、轻质条板凳材料的表面。</w:t>
      </w:r>
    </w:p>
    <w:p>
      <w:pPr>
        <w:spacing w:line="240" w:lineRule="auto"/>
        <w:ind w:firstLine="420" w:firstLineChars="200"/>
        <w:rPr>
          <w:rFonts w:ascii="宋体" w:hAnsi="Times New Roman"/>
        </w:rPr>
      </w:pPr>
      <w:r>
        <w:rPr>
          <w:rFonts w:hint="eastAsia" w:ascii="宋体" w:hAnsi="Times New Roman"/>
        </w:rPr>
        <w:t>当采用外墙外保温系统时，所述基层是指抗裂抹面层（抹面胶浆层）。</w:t>
      </w:r>
    </w:p>
    <w:p>
      <w:pPr>
        <w:spacing w:line="240" w:lineRule="auto"/>
        <w:ind w:firstLine="420" w:firstLineChars="200"/>
        <w:rPr>
          <w:rFonts w:ascii="宋体" w:hAnsi="Times New Roman"/>
        </w:rPr>
      </w:pPr>
      <w:r>
        <w:rPr>
          <w:rFonts w:hint="eastAsia" w:ascii="宋体" w:hAnsi="Times New Roman"/>
        </w:rPr>
        <w:t>既有建筑改造工程旧基层是指采用水刷石、干粘石、水泥砂浆等传统饰面，涂料、真石漆等有机涂层，瓷砖或石材等装饰或采用清水混凝土砌体的无饰面墙体。</w:t>
      </w:r>
    </w:p>
    <w:bookmarkEnd w:id="127"/>
    <w:p>
      <w:pPr>
        <w:spacing w:line="240" w:lineRule="auto"/>
        <w:rPr>
          <w:rFonts w:ascii="宋体" w:hAnsi="Times New Roman"/>
        </w:rPr>
      </w:pPr>
      <w:r>
        <w:rPr>
          <w:rFonts w:hint="eastAsia" w:ascii="Times New Roman"/>
          <w:b/>
          <w:bCs/>
        </w:rPr>
        <w:t>2</w:t>
      </w:r>
      <w:r>
        <w:rPr>
          <w:rFonts w:ascii="Times New Roman"/>
          <w:b/>
          <w:bCs/>
        </w:rPr>
        <w:t>.0.</w:t>
      </w:r>
      <w:r>
        <w:rPr>
          <w:rFonts w:hint="eastAsia" w:ascii="Times New Roman"/>
          <w:b/>
          <w:bCs/>
        </w:rPr>
        <w:t>5</w:t>
      </w:r>
      <w:r>
        <w:rPr>
          <w:rFonts w:hint="eastAsia" w:ascii="宋体" w:hAnsi="宋体"/>
        </w:rPr>
        <w:t>　墙体饰面砂浆系统是一种应用于建筑墙体表面的多层复合构造系统。</w:t>
      </w:r>
    </w:p>
    <w:p>
      <w:pPr>
        <w:spacing w:line="240" w:lineRule="auto"/>
        <w:ind w:firstLine="420" w:firstLineChars="200"/>
        <w:rPr>
          <w:rFonts w:ascii="宋体" w:hAnsi="Times New Roman"/>
        </w:rPr>
        <w:sectPr>
          <w:footerReference r:id="rId12" w:type="default"/>
          <w:pgSz w:w="11906" w:h="16838"/>
          <w:pgMar w:top="1928" w:right="1134" w:bottom="1134" w:left="1134" w:header="1418" w:footer="1134" w:gutter="284"/>
          <w:cols w:space="425" w:num="1"/>
          <w:formProt w:val="0"/>
          <w:docGrid w:linePitch="312" w:charSpace="0"/>
        </w:sectPr>
        <w:pPrChange w:id="2" w:author="DXJ" w:date="2025-07-15T09:40:00Z">
          <w:pPr>
            <w:ind w:firstLine="420" w:firstLineChars="200"/>
          </w:pPr>
        </w:pPrChange>
      </w:pPr>
    </w:p>
    <w:sdt>
      <w:sdtPr>
        <w:tag w:val="NEW_STAND_NAME"/>
        <w:id w:val="-349725078"/>
        <w:lock w:val="sdtLocked"/>
        <w:placeholder>
          <w:docPart w:val="{978f2e25-4280-4b31-a71d-c0dbdf7edb23}"/>
        </w:placeholder>
      </w:sdtPr>
      <w:sdtContent>
        <w:p>
          <w:pPr>
            <w:pStyle w:val="180"/>
            <w:numPr>
              <w:ilvl w:val="0"/>
              <w:numId w:val="34"/>
            </w:numPr>
            <w:spacing w:before="2" w:beforeLines="1" w:after="528" w:afterLines="220"/>
            <w:ind w:left="357" w:hanging="357"/>
            <w:rPr>
              <w:rFonts w:hint="eastAsia"/>
            </w:rPr>
          </w:pPr>
          <w:bookmarkStart w:id="129" w:name="OLE_LINK24"/>
          <w:r>
            <w:rPr>
              <w:rFonts w:hint="eastAsia" w:ascii="宋体" w:hAnsi="宋体" w:eastAsia="宋体"/>
            </w:rPr>
            <w:t>材   料</w:t>
          </w:r>
          <w:r>
            <w:rPr>
              <w:rFonts w:hint="eastAsia" w:ascii="宋体" w:hAnsi="宋体" w:eastAsia="宋体"/>
            </w:rPr>
            <w:fldChar w:fldCharType="begin"/>
          </w:r>
          <w:r>
            <w:rPr>
              <w:rFonts w:hint="eastAsia" w:ascii="宋体" w:hAnsi="宋体" w:eastAsia="宋体"/>
            </w:rPr>
            <w:instrText xml:space="preserve"> TC  "General Provisions" \l 1 </w:instrText>
          </w:r>
          <w:r>
            <w:rPr>
              <w:rFonts w:hint="eastAsia" w:ascii="宋体" w:hAnsi="宋体" w:eastAsia="宋体"/>
            </w:rPr>
            <w:fldChar w:fldCharType="end"/>
          </w:r>
        </w:p>
      </w:sdtContent>
    </w:sdt>
    <w:p>
      <w:pPr>
        <w:spacing w:line="240" w:lineRule="auto"/>
        <w:rPr>
          <w:rFonts w:ascii="宋体" w:hAnsi="Times New Roman"/>
        </w:rPr>
      </w:pPr>
      <w:r>
        <w:rPr>
          <w:rFonts w:hint="eastAsia" w:ascii="Times New Roman"/>
          <w:b/>
          <w:bCs/>
        </w:rPr>
        <w:t>3</w:t>
      </w:r>
      <w:r>
        <w:rPr>
          <w:rFonts w:ascii="Times New Roman"/>
          <w:b/>
          <w:bCs/>
        </w:rPr>
        <w:t>.0.</w:t>
      </w:r>
      <w:r>
        <w:rPr>
          <w:rFonts w:hint="eastAsia" w:ascii="Times New Roman"/>
          <w:b/>
          <w:bCs/>
        </w:rPr>
        <w:t>1</w:t>
      </w:r>
      <w:r>
        <w:rPr>
          <w:rFonts w:hint="eastAsia" w:ascii="宋体" w:hAnsi="宋体"/>
        </w:rPr>
        <w:t>　《墙体饰面砂浆》JC/T 1024规定了以下三类</w:t>
      </w:r>
      <w:r>
        <w:rPr>
          <w:rFonts w:hint="eastAsia" w:ascii="宋体" w:hAnsi="Times New Roman"/>
        </w:rPr>
        <w:t>：</w:t>
      </w:r>
    </w:p>
    <w:bookmarkEnd w:id="129"/>
    <w:p>
      <w:pPr>
        <w:spacing w:line="240" w:lineRule="auto"/>
        <w:ind w:firstLine="420" w:firstLineChars="200"/>
        <w:rPr>
          <w:rFonts w:ascii="宋体" w:hAnsi="Times New Roman"/>
        </w:rPr>
      </w:pPr>
      <w:r>
        <w:rPr>
          <w:rFonts w:hint="eastAsia" w:ascii="宋体" w:hAnsi="Times New Roman"/>
        </w:rPr>
        <w:t>——水泥基外墙饰面砂浆(CE)：用于外墙面装饰；</w:t>
      </w:r>
    </w:p>
    <w:p>
      <w:pPr>
        <w:spacing w:line="240" w:lineRule="auto"/>
        <w:ind w:firstLine="420" w:firstLineChars="200"/>
        <w:rPr>
          <w:rFonts w:ascii="宋体" w:hAnsi="Times New Roman"/>
        </w:rPr>
      </w:pPr>
      <w:r>
        <w:rPr>
          <w:rFonts w:hint="eastAsia" w:ascii="宋体" w:hAnsi="Times New Roman"/>
        </w:rPr>
        <w:t>——水泥基内墙饰面砂浆(CI)：用于内墙面装饰；</w:t>
      </w:r>
    </w:p>
    <w:p>
      <w:pPr>
        <w:spacing w:line="240" w:lineRule="auto"/>
        <w:ind w:firstLine="420" w:firstLineChars="200"/>
        <w:rPr>
          <w:rFonts w:ascii="宋体" w:hAnsi="Times New Roman"/>
        </w:rPr>
      </w:pPr>
      <w:r>
        <w:rPr>
          <w:rFonts w:hint="eastAsia" w:ascii="宋体" w:hAnsi="Times New Roman"/>
        </w:rPr>
        <w:t>——石膏基内墙饰面砂浆(GI)：用于非潮湿环境的内墙面装饰。</w:t>
      </w:r>
    </w:p>
    <w:p>
      <w:pPr>
        <w:spacing w:line="240" w:lineRule="auto"/>
        <w:ind w:firstLine="420" w:firstLineChars="200"/>
        <w:rPr>
          <w:rFonts w:ascii="Times New Roman"/>
          <w:b/>
          <w:bCs/>
        </w:rPr>
      </w:pPr>
      <w:r>
        <w:rPr>
          <w:rFonts w:hint="eastAsia" w:ascii="宋体" w:hAnsi="Times New Roman"/>
        </w:rPr>
        <w:t>石灰基单层装饰砂浆参照《石灰基单层装饰砂浆》JC/T 24990执行。</w:t>
      </w:r>
    </w:p>
    <w:p>
      <w:pPr>
        <w:spacing w:line="240" w:lineRule="auto"/>
        <w:rPr>
          <w:rFonts w:ascii="Times New Roman"/>
          <w:b/>
          <w:bCs/>
        </w:rPr>
      </w:pPr>
      <w:bookmarkStart w:id="130" w:name="OLE_LINK21"/>
      <w:r>
        <w:rPr>
          <w:rFonts w:hint="eastAsia" w:ascii="Times New Roman"/>
          <w:b/>
          <w:bCs/>
        </w:rPr>
        <w:t>3</w:t>
      </w:r>
      <w:r>
        <w:rPr>
          <w:rFonts w:ascii="Times New Roman"/>
          <w:b/>
          <w:bCs/>
        </w:rPr>
        <w:t>.0.</w:t>
      </w:r>
      <w:r>
        <w:rPr>
          <w:rFonts w:hint="eastAsia" w:ascii="Times New Roman"/>
          <w:b/>
          <w:bCs/>
        </w:rPr>
        <w:t>3</w:t>
      </w:r>
      <w:r>
        <w:rPr>
          <w:rFonts w:hint="eastAsia" w:ascii="宋体" w:hAnsi="宋体"/>
        </w:rPr>
        <w:t>　</w:t>
      </w:r>
      <w:bookmarkEnd w:id="130"/>
      <w:r>
        <w:rPr>
          <w:rFonts w:hint="eastAsia" w:ascii="宋体" w:hAnsi="宋体"/>
        </w:rPr>
        <w:t>封闭底漆侧重基层的密封防渗，建筑内外墙用底漆按涂层使用部位分为内墙用底漆和外墙用底漆，外墙用底漆根据涂饰工程要求又分为I型和Ⅱ型两类，可根据不同基层或不同的气候环境选用不同类型封闭底漆。</w:t>
      </w:r>
    </w:p>
    <w:p>
      <w:pPr>
        <w:spacing w:line="240" w:lineRule="auto"/>
        <w:rPr>
          <w:rFonts w:hint="eastAsia" w:ascii="宋体" w:hAnsi="宋体"/>
        </w:rPr>
      </w:pPr>
      <w:r>
        <w:rPr>
          <w:rFonts w:hint="eastAsia" w:ascii="Times New Roman"/>
          <w:b/>
          <w:bCs/>
        </w:rPr>
        <w:t>3</w:t>
      </w:r>
      <w:r>
        <w:rPr>
          <w:rFonts w:ascii="Times New Roman"/>
          <w:b/>
          <w:bCs/>
        </w:rPr>
        <w:t>.0.</w:t>
      </w:r>
      <w:bookmarkStart w:id="131" w:name="OLE_LINK20"/>
      <w:r>
        <w:rPr>
          <w:rFonts w:hint="eastAsia" w:ascii="Times New Roman"/>
          <w:b/>
          <w:bCs/>
        </w:rPr>
        <w:t>4</w:t>
      </w:r>
      <w:r>
        <w:rPr>
          <w:rFonts w:hint="eastAsia" w:ascii="宋体" w:hAnsi="宋体"/>
        </w:rPr>
        <w:t>　</w:t>
      </w:r>
      <w:bookmarkEnd w:id="131"/>
      <w:r>
        <w:rPr>
          <w:rFonts w:hint="eastAsia" w:ascii="宋体" w:hAnsi="宋体"/>
        </w:rPr>
        <w:t>罩面漆是墙体饰面砂浆系统的关键保护层，可进一步提高其耐候性、抗泛碱性、耐沾污性和美观性，直接决定饰面层的使用寿命与装饰效果，可根据使用地区和使用环境选用不同类型的罩面漆。</w:t>
      </w:r>
    </w:p>
    <w:p>
      <w:pPr>
        <w:spacing w:line="240" w:lineRule="auto"/>
        <w:rPr>
          <w:color w:val="000000"/>
        </w:rPr>
        <w:sectPr>
          <w:pgSz w:w="11906" w:h="16838"/>
          <w:pgMar w:top="1928" w:right="1134" w:bottom="1134" w:left="1134" w:header="1418" w:footer="1134" w:gutter="284"/>
          <w:cols w:space="425" w:num="1"/>
          <w:formProt w:val="0"/>
          <w:docGrid w:linePitch="312" w:charSpace="0"/>
        </w:sectPr>
      </w:pPr>
      <w:r>
        <w:rPr>
          <w:rFonts w:hint="eastAsia" w:ascii="Times New Roman"/>
          <w:b/>
          <w:bCs/>
        </w:rPr>
        <w:t>3</w:t>
      </w:r>
      <w:r>
        <w:rPr>
          <w:rFonts w:ascii="Times New Roman"/>
          <w:b/>
          <w:bCs/>
        </w:rPr>
        <w:t>.0.</w:t>
      </w:r>
      <w:r>
        <w:rPr>
          <w:rFonts w:hint="eastAsia" w:ascii="Times New Roman"/>
          <w:b/>
          <w:bCs/>
        </w:rPr>
        <w:t>6</w:t>
      </w:r>
      <w:r>
        <w:rPr>
          <w:rFonts w:hint="eastAsia" w:ascii="宋体" w:hAnsi="宋体"/>
        </w:rPr>
        <w:t>　</w:t>
      </w:r>
      <w:r>
        <w:rPr>
          <w:color w:val="000000"/>
        </w:rPr>
        <w:t>相容性是指不同材料间不产生破坏作用或降低性能的物理化学反应的性质。</w:t>
      </w:r>
      <w:r>
        <w:rPr>
          <w:rFonts w:hint="eastAsia"/>
          <w:color w:val="000000"/>
        </w:rPr>
        <w:t>为保证工程质量，选择材料时一定要考虑材料之间的相容性，系统各层次间一定要具有很好的相容性。</w:t>
      </w:r>
    </w:p>
    <w:sdt>
      <w:sdtPr>
        <w:tag w:val="NEW_STAND_NAME"/>
        <w:id w:val="929239218"/>
        <w:lock w:val="sdtLocked"/>
        <w:placeholder>
          <w:docPart w:val="{28ebfe40-ba5b-4f2f-9779-13ce96f458ca}"/>
        </w:placeholder>
      </w:sdtPr>
      <w:sdtContent>
        <w:p>
          <w:pPr>
            <w:pStyle w:val="180"/>
            <w:numPr>
              <w:ilvl w:val="0"/>
              <w:numId w:val="34"/>
            </w:numPr>
            <w:spacing w:before="2" w:beforeLines="1" w:after="528" w:afterLines="220"/>
            <w:ind w:left="357" w:hanging="357"/>
            <w:rPr>
              <w:rFonts w:hint="eastAsia"/>
            </w:rPr>
          </w:pPr>
          <w:r>
            <w:rPr>
              <w:rFonts w:hint="eastAsia" w:ascii="宋体" w:hAnsi="宋体" w:eastAsia="宋体"/>
            </w:rPr>
            <w:t>设   计</w:t>
          </w:r>
          <w:r>
            <w:rPr>
              <w:rFonts w:hint="eastAsia" w:ascii="宋体" w:hAnsi="宋体" w:eastAsia="宋体"/>
            </w:rPr>
            <w:fldChar w:fldCharType="begin"/>
          </w:r>
          <w:r>
            <w:rPr>
              <w:rFonts w:hint="eastAsia" w:ascii="宋体" w:hAnsi="宋体" w:eastAsia="宋体"/>
            </w:rPr>
            <w:instrText xml:space="preserve"> TC  "General Provisions" \l 1 </w:instrText>
          </w:r>
          <w:r>
            <w:rPr>
              <w:rFonts w:hint="eastAsia" w:ascii="宋体" w:hAnsi="宋体" w:eastAsia="宋体"/>
            </w:rPr>
            <w:fldChar w:fldCharType="end"/>
          </w:r>
        </w:p>
      </w:sdtContent>
    </w:sdt>
    <w:p>
      <w:pPr>
        <w:pStyle w:val="59"/>
        <w:spacing w:before="240" w:beforeLines="100" w:after="240" w:afterLines="100"/>
        <w:ind w:firstLine="0" w:firstLineChars="0"/>
        <w:jc w:val="center"/>
        <w:outlineLvl w:val="1"/>
        <w:rPr>
          <w:rFonts w:ascii="Times New Roman"/>
          <w:b/>
          <w:bCs/>
        </w:rPr>
      </w:pPr>
      <w:r>
        <w:rPr>
          <w:rFonts w:hint="eastAsia" w:ascii="Times New Roman"/>
          <w:b/>
          <w:bCs/>
        </w:rPr>
        <w:t>4</w:t>
      </w:r>
      <w:r>
        <w:rPr>
          <w:rFonts w:ascii="Times New Roman"/>
          <w:b/>
          <w:bCs/>
        </w:rPr>
        <w:t>.1  一</w:t>
      </w:r>
      <w:r>
        <w:rPr>
          <w:rFonts w:hint="eastAsia" w:ascii="Times New Roman"/>
          <w:b/>
          <w:bCs/>
        </w:rPr>
        <w:t xml:space="preserve"> </w:t>
      </w:r>
      <w:r>
        <w:rPr>
          <w:rFonts w:ascii="Times New Roman"/>
          <w:b/>
          <w:bCs/>
        </w:rPr>
        <w:t>般</w:t>
      </w:r>
      <w:r>
        <w:rPr>
          <w:rFonts w:hint="eastAsia" w:ascii="Times New Roman"/>
          <w:b/>
          <w:bCs/>
        </w:rPr>
        <w:t xml:space="preserve"> </w:t>
      </w:r>
      <w:r>
        <w:rPr>
          <w:rFonts w:ascii="Times New Roman"/>
          <w:b/>
          <w:bCs/>
        </w:rPr>
        <w:t>规</w:t>
      </w:r>
      <w:r>
        <w:rPr>
          <w:rFonts w:hint="eastAsia" w:ascii="Times New Roman"/>
          <w:b/>
          <w:bCs/>
        </w:rPr>
        <w:t xml:space="preserve"> </w:t>
      </w:r>
      <w:r>
        <w:rPr>
          <w:rFonts w:ascii="Times New Roman"/>
          <w:b/>
          <w:bCs/>
        </w:rPr>
        <w:t>定</w:t>
      </w:r>
      <w:r>
        <w:rPr>
          <w:rFonts w:ascii="Times New Roman"/>
          <w:b/>
          <w:bCs/>
        </w:rPr>
        <w:fldChar w:fldCharType="begin"/>
      </w:r>
      <w:r>
        <w:rPr>
          <w:rFonts w:ascii="Times New Roman"/>
          <w:b/>
          <w:bCs/>
        </w:rPr>
        <w:instrText xml:space="preserve"> TC  "General Requirements" \l 2 </w:instrText>
      </w:r>
      <w:r>
        <w:rPr>
          <w:rFonts w:ascii="Times New Roman"/>
          <w:b/>
          <w:bCs/>
        </w:rPr>
        <w:fldChar w:fldCharType="end"/>
      </w:r>
    </w:p>
    <w:p>
      <w:pPr>
        <w:pStyle w:val="59"/>
        <w:ind w:firstLine="0" w:firstLineChars="0"/>
        <w:rPr>
          <w:rFonts w:hint="eastAsia" w:hAnsi="宋体"/>
        </w:rPr>
      </w:pPr>
      <w:r>
        <w:rPr>
          <w:rFonts w:hint="eastAsia" w:ascii="Times New Roman"/>
          <w:b/>
          <w:bCs/>
          <w:color w:val="000000"/>
          <w:szCs w:val="21"/>
        </w:rPr>
        <w:t>4</w:t>
      </w:r>
      <w:r>
        <w:rPr>
          <w:rFonts w:ascii="Times New Roman"/>
          <w:b/>
          <w:bCs/>
          <w:color w:val="000000"/>
          <w:szCs w:val="21"/>
        </w:rPr>
        <w:t>.1.1</w:t>
      </w:r>
      <w:r>
        <w:rPr>
          <w:rFonts w:hint="eastAsia" w:hAnsi="宋体"/>
          <w:color w:val="000000"/>
          <w:szCs w:val="21"/>
        </w:rPr>
        <w:t>　建筑物所处环境是指所在地的地理、气候等诸多条件，实践证明，日照、风雨、温湿度及大气质量都会影响墙体饰面砂浆系统特别是外墙饰面砂浆系统装饰效果和耐久性。</w:t>
      </w:r>
    </w:p>
    <w:p>
      <w:pPr>
        <w:pStyle w:val="59"/>
        <w:ind w:firstLine="0" w:firstLineChars="0"/>
      </w:pPr>
      <w:r>
        <w:rPr>
          <w:rFonts w:hint="eastAsia" w:ascii="Times New Roman" w:eastAsia="黑体"/>
          <w:b/>
          <w:bCs/>
          <w:color w:val="000000"/>
          <w:szCs w:val="21"/>
        </w:rPr>
        <w:t>4.1.</w:t>
      </w:r>
      <w:bookmarkStart w:id="132" w:name="OLE_LINK26"/>
      <w:r>
        <w:rPr>
          <w:rFonts w:hint="eastAsia" w:ascii="Times New Roman" w:eastAsia="黑体"/>
          <w:b/>
          <w:bCs/>
          <w:color w:val="000000"/>
          <w:szCs w:val="21"/>
        </w:rPr>
        <w:t>3</w:t>
      </w:r>
      <w:r>
        <w:rPr>
          <w:rFonts w:hint="eastAsia" w:ascii="黑体" w:hAnsi="黑体" w:eastAsia="黑体"/>
          <w:color w:val="000000"/>
          <w:szCs w:val="21"/>
        </w:rPr>
        <w:t>　</w:t>
      </w:r>
      <w:bookmarkEnd w:id="132"/>
      <w:r>
        <w:rPr>
          <w:rFonts w:hint="eastAsia"/>
        </w:rPr>
        <w:t>因在处理后的基层上进行墙体饰面砂浆系统的设计与新建建筑的墙体饰面砂浆系统的设计的要求基本相同，可参照本文件的有关规定执行，此处不再详述。评估报告包括基层原始状况、缺陷种类和分布情况、基层粘结强度和其他必要的检测资料；基层缺陷种类包括但不限于粉化、疏松、空鼓、开裂、剥落、渗水、泛碱、发霉、污染、褪色、预埋件锈蚀等；旧基层处理方案包括处理方法、施工工艺，所用的材料种类和技术要求等内容。</w:t>
      </w:r>
    </w:p>
    <w:p>
      <w:pPr>
        <w:pStyle w:val="59"/>
        <w:ind w:firstLine="0" w:firstLineChars="0"/>
      </w:pPr>
      <w:r>
        <w:rPr>
          <w:rFonts w:hint="eastAsia" w:ascii="Times New Roman" w:eastAsia="黑体"/>
          <w:b/>
          <w:bCs/>
          <w:color w:val="000000"/>
          <w:szCs w:val="21"/>
        </w:rPr>
        <w:t>4.1.4</w:t>
      </w:r>
      <w:r>
        <w:rPr>
          <w:rFonts w:hint="eastAsia" w:ascii="黑体" w:hAnsi="黑体" w:eastAsia="黑体"/>
          <w:color w:val="000000"/>
          <w:szCs w:val="21"/>
        </w:rPr>
        <w:t>　</w:t>
      </w:r>
      <w:r>
        <w:rPr>
          <w:rFonts w:hint="eastAsia"/>
        </w:rPr>
        <w:t>大量的工程实践证明，若封闭底漆漏刷或者涂刷不均匀，导致基层吸水率不一致，会造成墙体饰面砂浆反碱或发花。封闭底漆施工时，基层表面pH值不得大于10，且基层吸水率应保持一致。</w:t>
      </w:r>
    </w:p>
    <w:p>
      <w:pPr>
        <w:pStyle w:val="59"/>
        <w:ind w:firstLine="0" w:firstLineChars="0"/>
      </w:pPr>
      <w:r>
        <w:rPr>
          <w:rFonts w:hint="eastAsia" w:ascii="Times New Roman" w:eastAsia="黑体"/>
          <w:b/>
          <w:bCs/>
          <w:color w:val="000000"/>
          <w:szCs w:val="21"/>
        </w:rPr>
        <w:t>4.1.5</w:t>
      </w:r>
      <w:r>
        <w:rPr>
          <w:rFonts w:hint="eastAsia" w:ascii="黑体" w:hAnsi="黑体" w:eastAsia="黑体"/>
          <w:color w:val="000000"/>
          <w:szCs w:val="21"/>
        </w:rPr>
        <w:t>　</w:t>
      </w:r>
      <w:r>
        <w:rPr>
          <w:rFonts w:hint="eastAsia"/>
        </w:rPr>
        <w:t>根据基层状况和气候环境选择外墙封闭底漆的类型（</w:t>
      </w:r>
      <w:bookmarkStart w:id="133" w:name="OLE_LINK34"/>
      <w:r>
        <w:rPr>
          <w:rFonts w:hint="eastAsia"/>
        </w:rPr>
        <w:t>I</w:t>
      </w:r>
      <w:bookmarkEnd w:id="133"/>
      <w:r>
        <w:rPr>
          <w:rFonts w:hint="eastAsia"/>
        </w:rPr>
        <w:t>型或</w:t>
      </w:r>
      <w:bookmarkStart w:id="134" w:name="OLE_LINK37"/>
      <w:r>
        <w:rPr>
          <w:rFonts w:hint="eastAsia"/>
        </w:rPr>
        <w:t>Ⅱ</w:t>
      </w:r>
      <w:bookmarkEnd w:id="134"/>
      <w:r>
        <w:rPr>
          <w:rFonts w:hint="eastAsia"/>
        </w:rPr>
        <w:t>型），核心目的是确保底漆能有效封闭基层，为后续涂层提供良好基础。</w:t>
      </w:r>
    </w:p>
    <w:p>
      <w:pPr>
        <w:pStyle w:val="59"/>
        <w:ind w:firstLine="422"/>
      </w:pPr>
      <w:bookmarkStart w:id="135" w:name="OLE_LINK35"/>
      <w:r>
        <w:rPr>
          <w:rFonts w:hint="eastAsia" w:ascii="Times New Roman" w:eastAsia="黑体"/>
          <w:b/>
          <w:bCs/>
          <w:color w:val="000000"/>
          <w:szCs w:val="21"/>
        </w:rPr>
        <w:t>1</w:t>
      </w:r>
      <w:r>
        <w:rPr>
          <w:rFonts w:hint="eastAsia"/>
        </w:rPr>
        <w:t>　</w:t>
      </w:r>
      <w:bookmarkEnd w:id="135"/>
      <w:bookmarkStart w:id="136" w:name="OLE_LINK36"/>
      <w:r>
        <w:rPr>
          <w:rFonts w:hint="eastAsia"/>
        </w:rPr>
        <w:t>Ⅰ型底漆</w:t>
      </w:r>
      <w:bookmarkEnd w:id="136"/>
      <w:r>
        <w:rPr>
          <w:rFonts w:hint="eastAsia"/>
        </w:rPr>
        <w:t>通常具有更强的渗透性、封闭性、抗碱性和耐水性，在恶劣条件下提供更强的保护。</w:t>
      </w:r>
    </w:p>
    <w:p>
      <w:pPr>
        <w:pStyle w:val="59"/>
        <w:ind w:firstLine="422"/>
      </w:pPr>
      <w:r>
        <w:rPr>
          <w:rFonts w:hint="eastAsia" w:ascii="Times New Roman" w:eastAsia="黑体"/>
          <w:b/>
          <w:bCs/>
          <w:color w:val="000000"/>
          <w:szCs w:val="21"/>
        </w:rPr>
        <w:t>2</w:t>
      </w:r>
      <w:r>
        <w:rPr>
          <w:rFonts w:hint="eastAsia"/>
        </w:rPr>
        <w:t>　Ⅱ型底漆在条件良好的基层和气候下足够使用，且成本更低。</w:t>
      </w:r>
    </w:p>
    <w:p>
      <w:pPr>
        <w:pStyle w:val="59"/>
        <w:ind w:firstLine="0" w:firstLineChars="0"/>
      </w:pPr>
      <w:bookmarkStart w:id="137" w:name="OLE_LINK41"/>
      <w:r>
        <w:rPr>
          <w:rFonts w:hint="eastAsia" w:ascii="Times New Roman" w:eastAsia="黑体"/>
          <w:b/>
          <w:bCs/>
          <w:color w:val="000000"/>
          <w:szCs w:val="21"/>
        </w:rPr>
        <w:t>4.1.6</w:t>
      </w:r>
      <w:r>
        <w:rPr>
          <w:rFonts w:hint="eastAsia"/>
        </w:rPr>
        <w:t>　</w:t>
      </w:r>
      <w:bookmarkEnd w:id="137"/>
      <w:r>
        <w:rPr>
          <w:rFonts w:hint="eastAsia"/>
        </w:rPr>
        <w:t>寒冷地区及沿海地区对涂层的耐候性要求极高，优先选用优等品罩面漆或外用型罩光清漆是保证工程质量和耐久性的关键。配套性至关重要，罩面漆是涂层系统的最后一环，务必确保整个系统设计合理，材料相容。</w:t>
      </w:r>
    </w:p>
    <w:p>
      <w:pPr>
        <w:pStyle w:val="59"/>
        <w:spacing w:before="240" w:beforeLines="100" w:after="240" w:afterLines="100"/>
        <w:ind w:firstLine="0" w:firstLineChars="0"/>
        <w:jc w:val="center"/>
        <w:outlineLvl w:val="1"/>
      </w:pPr>
      <w:r>
        <w:rPr>
          <w:rFonts w:hint="eastAsia" w:ascii="Times New Roman"/>
          <w:b/>
          <w:bCs/>
        </w:rPr>
        <w:t>4.2</w:t>
      </w:r>
      <w:r>
        <w:rPr>
          <w:rFonts w:hint="eastAsia" w:ascii="黑体" w:hAnsi="黑体" w:eastAsia="黑体"/>
        </w:rPr>
        <w:t xml:space="preserve">  构 造 要 求</w:t>
      </w:r>
      <w:r>
        <w:rPr>
          <w:rFonts w:hint="eastAsia" w:ascii="黑体" w:hAnsi="黑体" w:eastAsia="黑体"/>
        </w:rPr>
        <w:fldChar w:fldCharType="begin"/>
      </w:r>
      <w:r>
        <w:rPr>
          <w:rFonts w:hint="eastAsia" w:ascii="黑体" w:hAnsi="黑体" w:eastAsia="黑体"/>
        </w:rPr>
        <w:instrText xml:space="preserve"> TC  "Construction Requirements" \l 2 </w:instrText>
      </w:r>
      <w:r>
        <w:rPr>
          <w:rFonts w:hint="eastAsia" w:ascii="黑体" w:hAnsi="黑体" w:eastAsia="黑体"/>
        </w:rPr>
        <w:fldChar w:fldCharType="end"/>
      </w:r>
    </w:p>
    <w:p>
      <w:pPr>
        <w:pStyle w:val="59"/>
        <w:ind w:firstLine="0" w:firstLineChars="0"/>
      </w:pPr>
      <w:bookmarkStart w:id="138" w:name="OLE_LINK42"/>
      <w:r>
        <w:rPr>
          <w:rFonts w:hint="eastAsia" w:ascii="Times New Roman" w:eastAsia="黑体"/>
          <w:b/>
          <w:bCs/>
          <w:color w:val="000000"/>
          <w:szCs w:val="21"/>
        </w:rPr>
        <w:t>4.2.2</w:t>
      </w:r>
      <w:r>
        <w:rPr>
          <w:rFonts w:hint="eastAsia"/>
        </w:rPr>
        <w:t>　</w:t>
      </w:r>
      <w:bookmarkEnd w:id="138"/>
      <w:r>
        <w:rPr>
          <w:rFonts w:hint="eastAsia"/>
        </w:rPr>
        <w:t>在外窗的上口应增加滴水线条，窗台处建议增加窗台板。有外保温层时，窗台部位应采取防踩踏破坏的措施。在女儿墙部位增加压顶盖片，设置3%~5%指向内侧的泛水坡度以确保雨水快速排向内侧、避免积水渗漏。做好成品保护工作，避免交叉施工引起的砂浆破损和污痕。</w:t>
      </w:r>
    </w:p>
    <w:p>
      <w:pPr>
        <w:pStyle w:val="59"/>
        <w:ind w:firstLine="0" w:firstLineChars="0"/>
      </w:pPr>
      <w:r>
        <w:rPr>
          <w:rFonts w:hint="eastAsia" w:ascii="Times New Roman" w:eastAsia="黑体"/>
          <w:b/>
          <w:bCs/>
          <w:color w:val="000000"/>
          <w:szCs w:val="21"/>
        </w:rPr>
        <w:t>4.2.3</w:t>
      </w:r>
      <w:r>
        <w:rPr>
          <w:rFonts w:hint="eastAsia"/>
        </w:rPr>
        <w:t>　大量的工程实践和试验表明，当外墙大面积施工时，水平分格缝的间距不宜大于 4 m，垂直分格缝宜按墙面面积设置，且分格面积不宜大于 30 ㎡，可有效释放应力、控制裂缝，最终保证外墙饰面的美观性、耐久性和防水性能。</w:t>
      </w:r>
    </w:p>
    <w:p>
      <w:pPr>
        <w:pStyle w:val="59"/>
        <w:ind w:firstLine="0" w:firstLineChars="0"/>
        <w:sectPr>
          <w:pgSz w:w="11906" w:h="16838"/>
          <w:pgMar w:top="1928" w:right="1134" w:bottom="1134" w:left="1134" w:header="1418" w:footer="1134" w:gutter="284"/>
          <w:cols w:space="425" w:num="1"/>
          <w:formProt w:val="0"/>
          <w:docGrid w:linePitch="312" w:charSpace="0"/>
        </w:sectPr>
      </w:pPr>
    </w:p>
    <w:sdt>
      <w:sdtPr>
        <w:tag w:val="NEW_STAND_NAME"/>
        <w:id w:val="1454357391"/>
        <w:lock w:val="sdtLocked"/>
        <w:placeholder>
          <w:docPart w:val="{98890613-b963-4e33-af49-b75b31b25e49}"/>
        </w:placeholder>
      </w:sdtPr>
      <w:sdtContent>
        <w:p>
          <w:pPr>
            <w:pStyle w:val="180"/>
            <w:numPr>
              <w:ilvl w:val="0"/>
              <w:numId w:val="34"/>
            </w:numPr>
            <w:spacing w:before="2" w:beforeLines="1" w:after="528" w:afterLines="220"/>
            <w:ind w:left="357" w:hanging="357"/>
            <w:rPr>
              <w:rFonts w:hint="eastAsia"/>
            </w:rPr>
          </w:pPr>
          <w:bookmarkStart w:id="139" w:name="OLE_LINK46"/>
          <w:r>
            <w:rPr>
              <w:rFonts w:hint="eastAsia" w:ascii="宋体" w:hAnsi="宋体" w:eastAsia="宋体"/>
            </w:rPr>
            <w:t>施   工</w:t>
          </w:r>
          <w:r>
            <w:rPr>
              <w:rFonts w:hint="eastAsia" w:ascii="宋体" w:hAnsi="宋体" w:eastAsia="宋体"/>
            </w:rPr>
            <w:fldChar w:fldCharType="begin"/>
          </w:r>
          <w:r>
            <w:rPr>
              <w:rFonts w:hint="eastAsia" w:ascii="宋体" w:hAnsi="宋体" w:eastAsia="宋体"/>
            </w:rPr>
            <w:instrText xml:space="preserve"> TC  "General Provisions" \l 1 </w:instrText>
          </w:r>
          <w:r>
            <w:rPr>
              <w:rFonts w:hint="eastAsia" w:ascii="宋体" w:hAnsi="宋体" w:eastAsia="宋体"/>
            </w:rPr>
            <w:fldChar w:fldCharType="end"/>
          </w:r>
        </w:p>
      </w:sdtContent>
    </w:sdt>
    <w:p>
      <w:pPr>
        <w:pStyle w:val="59"/>
        <w:spacing w:before="240" w:beforeLines="100" w:after="240" w:afterLines="100"/>
        <w:ind w:firstLine="0" w:firstLineChars="0"/>
        <w:jc w:val="center"/>
        <w:outlineLvl w:val="1"/>
        <w:rPr>
          <w:rFonts w:ascii="Times New Roman"/>
          <w:b/>
          <w:bCs/>
        </w:rPr>
      </w:pPr>
      <w:r>
        <w:rPr>
          <w:rFonts w:hint="eastAsia" w:ascii="Times New Roman"/>
          <w:b/>
          <w:bCs/>
        </w:rPr>
        <w:t>5</w:t>
      </w:r>
      <w:r>
        <w:rPr>
          <w:rFonts w:ascii="Times New Roman"/>
          <w:b/>
          <w:bCs/>
        </w:rPr>
        <w:t>.1  一</w:t>
      </w:r>
      <w:r>
        <w:rPr>
          <w:rFonts w:hint="eastAsia" w:ascii="Times New Roman"/>
          <w:b/>
          <w:bCs/>
        </w:rPr>
        <w:t xml:space="preserve"> </w:t>
      </w:r>
      <w:r>
        <w:rPr>
          <w:rFonts w:ascii="Times New Roman"/>
          <w:b/>
          <w:bCs/>
        </w:rPr>
        <w:t>般</w:t>
      </w:r>
      <w:r>
        <w:rPr>
          <w:rFonts w:hint="eastAsia" w:ascii="Times New Roman"/>
          <w:b/>
          <w:bCs/>
        </w:rPr>
        <w:t xml:space="preserve"> </w:t>
      </w:r>
      <w:r>
        <w:rPr>
          <w:rFonts w:ascii="Times New Roman"/>
          <w:b/>
          <w:bCs/>
        </w:rPr>
        <w:t>规</w:t>
      </w:r>
      <w:r>
        <w:rPr>
          <w:rFonts w:hint="eastAsia" w:ascii="Times New Roman"/>
          <w:b/>
          <w:bCs/>
        </w:rPr>
        <w:t xml:space="preserve"> </w:t>
      </w:r>
      <w:r>
        <w:rPr>
          <w:rFonts w:ascii="Times New Roman"/>
          <w:b/>
          <w:bCs/>
        </w:rPr>
        <w:t>定</w:t>
      </w:r>
      <w:r>
        <w:rPr>
          <w:rFonts w:ascii="Times New Roman"/>
          <w:b/>
          <w:bCs/>
        </w:rPr>
        <w:fldChar w:fldCharType="begin"/>
      </w:r>
      <w:r>
        <w:rPr>
          <w:rFonts w:ascii="Times New Roman"/>
          <w:b/>
          <w:bCs/>
        </w:rPr>
        <w:instrText xml:space="preserve"> TC  "General Requirements" \l 2 </w:instrText>
      </w:r>
      <w:r>
        <w:rPr>
          <w:rFonts w:ascii="Times New Roman"/>
          <w:b/>
          <w:bCs/>
        </w:rPr>
        <w:fldChar w:fldCharType="end"/>
      </w:r>
    </w:p>
    <w:bookmarkEnd w:id="139"/>
    <w:p>
      <w:pPr>
        <w:pStyle w:val="59"/>
        <w:ind w:firstLine="0" w:firstLineChars="0"/>
        <w:rPr>
          <w:rFonts w:hint="eastAsia" w:hAnsi="宋体"/>
          <w:color w:val="000000"/>
          <w:szCs w:val="21"/>
        </w:rPr>
      </w:pPr>
      <w:r>
        <w:rPr>
          <w:rFonts w:hint="eastAsia" w:ascii="Times New Roman"/>
          <w:b/>
          <w:bCs/>
          <w:color w:val="000000"/>
          <w:szCs w:val="21"/>
        </w:rPr>
        <w:t>5</w:t>
      </w:r>
      <w:r>
        <w:rPr>
          <w:rFonts w:ascii="Times New Roman"/>
          <w:b/>
          <w:bCs/>
          <w:color w:val="000000"/>
          <w:szCs w:val="21"/>
        </w:rPr>
        <w:t>.1.</w:t>
      </w:r>
      <w:r>
        <w:rPr>
          <w:rFonts w:hint="eastAsia" w:ascii="Times New Roman"/>
          <w:b/>
          <w:bCs/>
          <w:color w:val="000000"/>
          <w:szCs w:val="21"/>
        </w:rPr>
        <w:t>4</w:t>
      </w:r>
      <w:r>
        <w:rPr>
          <w:rFonts w:hint="eastAsia" w:hAnsi="宋体"/>
          <w:color w:val="000000"/>
          <w:szCs w:val="21"/>
        </w:rPr>
        <w:t>　墙体饰面砂浆饰面工程的样板能真实地反映材料、设计、施工等方面的情况，通过样板取得经验可具体指导施工人员预先掌握墙体饰面砂浆的特性、配制比例、操作关键等，同时也是饰面工程质量标准的参照物。制作墙体饰面砂浆饰面工程样板应采用相同材料、构造做法和工艺，并经有关方确认后现场制作，样板的技术资料纳入工程技术档案，在竣工验收前，应对样板妥善保护防止受到破坏。</w:t>
      </w:r>
    </w:p>
    <w:p>
      <w:pPr>
        <w:pStyle w:val="59"/>
        <w:ind w:firstLine="0" w:firstLineChars="0"/>
        <w:rPr>
          <w:rFonts w:hint="eastAsia" w:hAnsi="宋体"/>
          <w:color w:val="000000"/>
          <w:szCs w:val="21"/>
        </w:rPr>
      </w:pPr>
      <w:r>
        <w:rPr>
          <w:rFonts w:hint="eastAsia" w:ascii="Times New Roman"/>
          <w:b/>
          <w:bCs/>
          <w:color w:val="000000"/>
          <w:szCs w:val="21"/>
        </w:rPr>
        <w:t>5</w:t>
      </w:r>
      <w:r>
        <w:rPr>
          <w:rFonts w:ascii="Times New Roman"/>
          <w:b/>
          <w:bCs/>
          <w:color w:val="000000"/>
          <w:szCs w:val="21"/>
        </w:rPr>
        <w:t>.1.</w:t>
      </w:r>
      <w:r>
        <w:rPr>
          <w:rFonts w:hint="eastAsia" w:ascii="Times New Roman"/>
          <w:b/>
          <w:bCs/>
          <w:color w:val="000000"/>
          <w:szCs w:val="21"/>
        </w:rPr>
        <w:t>5</w:t>
      </w:r>
      <w:r>
        <w:rPr>
          <w:rFonts w:hint="eastAsia" w:hAnsi="宋体"/>
          <w:color w:val="000000"/>
          <w:szCs w:val="21"/>
        </w:rPr>
        <w:t>　墙体饰面砂浆的干燥、罩面漆的结膜效果在一定程度上取决于气温和湿度。当施工环境温度低于5℃，墙体饰面砂浆水化变慢，对后期强度和抗泛碱性均有很大影响；大风天气或35℃以上施工时失水较快，易导致开裂、空鼓和色差；据工程实践和经验，湿度控制在70%以下可以更好地避免因水分滞留导致墙体饰面砂浆出现发白、返碱现象和大面色差明显；雨雪天气露天施工可导致未固化的砂浆被冲刷或渗水，这些都会导致砂浆达不到预期的性能，也就难以保证工程质量。</w:t>
      </w:r>
    </w:p>
    <w:p>
      <w:pPr>
        <w:pStyle w:val="59"/>
        <w:ind w:firstLine="0" w:firstLineChars="0"/>
      </w:pPr>
      <w:r>
        <w:rPr>
          <w:rFonts w:hint="eastAsia" w:ascii="Times New Roman"/>
          <w:b/>
          <w:bCs/>
          <w:color w:val="000000"/>
          <w:szCs w:val="21"/>
        </w:rPr>
        <w:t>5</w:t>
      </w:r>
      <w:r>
        <w:rPr>
          <w:rFonts w:ascii="Times New Roman"/>
          <w:b/>
          <w:bCs/>
          <w:color w:val="000000"/>
          <w:szCs w:val="21"/>
        </w:rPr>
        <w:t>.1.</w:t>
      </w:r>
      <w:r>
        <w:rPr>
          <w:rFonts w:hint="eastAsia" w:ascii="Times New Roman"/>
          <w:b/>
          <w:bCs/>
          <w:color w:val="000000"/>
          <w:szCs w:val="21"/>
        </w:rPr>
        <w:t>7</w:t>
      </w:r>
      <w:r>
        <w:rPr>
          <w:rFonts w:hint="eastAsia" w:hAnsi="宋体"/>
          <w:color w:val="000000"/>
          <w:szCs w:val="21"/>
        </w:rPr>
        <w:t>　</w:t>
      </w:r>
      <w:r>
        <w:rPr>
          <w:rFonts w:hint="eastAsia"/>
        </w:rPr>
        <w:t>墙体饰面砂浆饰面工程的施工工期与养护期需严格遵循材料特性及环境条件。</w:t>
      </w:r>
    </w:p>
    <w:p>
      <w:pPr>
        <w:pStyle w:val="59"/>
        <w:spacing w:before="240" w:beforeLines="100" w:after="240" w:afterLines="100"/>
        <w:ind w:firstLine="0" w:firstLineChars="0"/>
        <w:jc w:val="center"/>
        <w:outlineLvl w:val="1"/>
        <w:rPr>
          <w:rFonts w:ascii="Times New Roman"/>
          <w:b/>
          <w:bCs/>
        </w:rPr>
      </w:pPr>
      <w:r>
        <w:rPr>
          <w:rFonts w:hint="eastAsia" w:ascii="Times New Roman"/>
          <w:b/>
          <w:bCs/>
        </w:rPr>
        <w:t>5</w:t>
      </w:r>
      <w:r>
        <w:rPr>
          <w:rFonts w:ascii="Times New Roman"/>
          <w:b/>
          <w:bCs/>
        </w:rPr>
        <w:t>.</w:t>
      </w:r>
      <w:r>
        <w:rPr>
          <w:rFonts w:hint="eastAsia" w:ascii="Times New Roman"/>
          <w:b/>
          <w:bCs/>
        </w:rPr>
        <w:t>2</w:t>
      </w:r>
      <w:r>
        <w:rPr>
          <w:rFonts w:ascii="Times New Roman"/>
          <w:b/>
          <w:bCs/>
        </w:rPr>
        <w:t xml:space="preserve">  </w:t>
      </w:r>
      <w:r>
        <w:rPr>
          <w:rFonts w:hint="eastAsia" w:ascii="Times New Roman"/>
          <w:b/>
          <w:bCs/>
        </w:rPr>
        <w:t>施 工 准 备</w:t>
      </w:r>
      <w:r>
        <w:rPr>
          <w:rFonts w:ascii="Times New Roman"/>
          <w:b/>
          <w:bCs/>
        </w:rPr>
        <w:fldChar w:fldCharType="begin"/>
      </w:r>
      <w:r>
        <w:rPr>
          <w:rFonts w:ascii="Times New Roman"/>
          <w:b/>
          <w:bCs/>
        </w:rPr>
        <w:instrText xml:space="preserve"> TC  "General Requirements" \l 2 </w:instrText>
      </w:r>
      <w:r>
        <w:rPr>
          <w:rFonts w:ascii="Times New Roman"/>
          <w:b/>
          <w:bCs/>
        </w:rPr>
        <w:fldChar w:fldCharType="end"/>
      </w:r>
    </w:p>
    <w:p>
      <w:pPr>
        <w:spacing w:line="240" w:lineRule="auto"/>
        <w:rPr>
          <w:rFonts w:hint="eastAsia" w:hAnsi="宋体"/>
          <w:color w:val="000000"/>
        </w:rPr>
      </w:pPr>
      <w:r>
        <w:rPr>
          <w:rFonts w:hint="eastAsia" w:ascii="Times New Roman"/>
          <w:b/>
          <w:bCs/>
          <w:color w:val="000000"/>
        </w:rPr>
        <w:t>5</w:t>
      </w:r>
      <w:r>
        <w:rPr>
          <w:rFonts w:ascii="Times New Roman"/>
          <w:b/>
          <w:bCs/>
          <w:color w:val="000000"/>
        </w:rPr>
        <w:t>.</w:t>
      </w:r>
      <w:r>
        <w:rPr>
          <w:rFonts w:hint="eastAsia" w:ascii="Times New Roman"/>
          <w:b/>
          <w:bCs/>
          <w:color w:val="000000"/>
        </w:rPr>
        <w:t>2</w:t>
      </w:r>
      <w:r>
        <w:rPr>
          <w:rFonts w:ascii="Times New Roman"/>
          <w:b/>
          <w:bCs/>
          <w:color w:val="000000"/>
        </w:rPr>
        <w:t>.</w:t>
      </w:r>
      <w:r>
        <w:rPr>
          <w:rFonts w:hint="eastAsia" w:ascii="Times New Roman"/>
          <w:b/>
          <w:bCs/>
          <w:color w:val="000000"/>
        </w:rPr>
        <w:t>2</w:t>
      </w:r>
      <w:r>
        <w:rPr>
          <w:rFonts w:hint="eastAsia" w:hAnsi="宋体"/>
          <w:color w:val="000000"/>
        </w:rPr>
        <w:t>　为防止墙体饰面砂浆产生色差，备料应按设计选定的品种、颜色、工艺要求，结合实际面积、材料单耗及损耗计算用料，施工时应根据单耗及时自检，控制用料。同一墙面或同一作业面同一颜色的墙体饰面砂浆应选择同一批产品以防色差、质感差异。</w:t>
      </w:r>
    </w:p>
    <w:p>
      <w:pPr>
        <w:pStyle w:val="59"/>
        <w:spacing w:before="240" w:beforeLines="100" w:after="240" w:afterLines="100"/>
        <w:ind w:firstLine="0" w:firstLineChars="0"/>
        <w:jc w:val="center"/>
        <w:outlineLvl w:val="1"/>
        <w:rPr>
          <w:rFonts w:ascii="Times New Roman"/>
          <w:b/>
          <w:bCs/>
        </w:rPr>
      </w:pPr>
      <w:r>
        <w:rPr>
          <w:rFonts w:hint="eastAsia" w:ascii="Times New Roman"/>
          <w:b/>
          <w:bCs/>
        </w:rPr>
        <w:t>5</w:t>
      </w:r>
      <w:r>
        <w:rPr>
          <w:rFonts w:ascii="Times New Roman"/>
          <w:b/>
          <w:bCs/>
        </w:rPr>
        <w:t>.</w:t>
      </w:r>
      <w:r>
        <w:rPr>
          <w:rFonts w:hint="eastAsia" w:ascii="Times New Roman"/>
          <w:b/>
          <w:bCs/>
        </w:rPr>
        <w:t>3</w:t>
      </w:r>
      <w:r>
        <w:rPr>
          <w:rFonts w:ascii="Times New Roman"/>
          <w:b/>
          <w:bCs/>
        </w:rPr>
        <w:t xml:space="preserve">  </w:t>
      </w:r>
      <w:r>
        <w:rPr>
          <w:rFonts w:hint="eastAsia" w:ascii="Times New Roman"/>
          <w:b/>
          <w:bCs/>
        </w:rPr>
        <w:t>施 工 要 点</w:t>
      </w:r>
      <w:r>
        <w:rPr>
          <w:rFonts w:ascii="Times New Roman"/>
          <w:b/>
          <w:bCs/>
        </w:rPr>
        <w:fldChar w:fldCharType="begin"/>
      </w:r>
      <w:r>
        <w:rPr>
          <w:rFonts w:ascii="Times New Roman"/>
          <w:b/>
          <w:bCs/>
        </w:rPr>
        <w:instrText xml:space="preserve"> TC  "General Requirements" \l 2 </w:instrText>
      </w:r>
      <w:r>
        <w:rPr>
          <w:rFonts w:ascii="Times New Roman"/>
          <w:b/>
          <w:bCs/>
        </w:rPr>
        <w:fldChar w:fldCharType="end"/>
      </w:r>
    </w:p>
    <w:p>
      <w:pPr>
        <w:spacing w:line="240" w:lineRule="auto"/>
        <w:rPr>
          <w:rFonts w:hint="eastAsia" w:hAnsi="宋体"/>
          <w:color w:val="000000"/>
        </w:rPr>
      </w:pPr>
      <w:r>
        <w:rPr>
          <w:rFonts w:hint="eastAsia" w:ascii="Times New Roman"/>
          <w:b/>
          <w:bCs/>
          <w:color w:val="000000"/>
        </w:rPr>
        <w:t>5</w:t>
      </w:r>
      <w:r>
        <w:rPr>
          <w:rFonts w:ascii="Times New Roman"/>
          <w:b/>
          <w:bCs/>
          <w:color w:val="000000"/>
        </w:rPr>
        <w:t>.</w:t>
      </w:r>
      <w:r>
        <w:rPr>
          <w:rFonts w:hint="eastAsia" w:ascii="Times New Roman"/>
          <w:b/>
          <w:bCs/>
          <w:color w:val="000000"/>
        </w:rPr>
        <w:t>3</w:t>
      </w:r>
      <w:r>
        <w:rPr>
          <w:rFonts w:ascii="Times New Roman"/>
          <w:b/>
          <w:bCs/>
          <w:color w:val="000000"/>
        </w:rPr>
        <w:t>.</w:t>
      </w:r>
      <w:r>
        <w:rPr>
          <w:rFonts w:hint="eastAsia" w:ascii="Times New Roman"/>
          <w:b/>
          <w:bCs/>
          <w:color w:val="000000"/>
        </w:rPr>
        <w:t>1</w:t>
      </w:r>
      <w:r>
        <w:rPr>
          <w:rFonts w:hint="eastAsia" w:hAnsi="宋体"/>
          <w:color w:val="000000"/>
        </w:rPr>
        <w:t>　条文规定了墙体饰面砂浆饰面工程的主要施工工序，详细工序应根据工程实际情况进行明确，合理安排施工工序是避免或减少后续工序对前道工序碰损和污染、减少返工和返修的重要手段。</w:t>
      </w:r>
    </w:p>
    <w:p>
      <w:pPr>
        <w:spacing w:line="240" w:lineRule="auto"/>
        <w:rPr>
          <w:rFonts w:hint="eastAsia" w:hAnsi="宋体"/>
          <w:color w:val="000000"/>
        </w:rPr>
      </w:pPr>
      <w:r>
        <w:rPr>
          <w:rFonts w:hint="eastAsia" w:ascii="Times New Roman"/>
          <w:b/>
          <w:bCs/>
          <w:color w:val="000000"/>
        </w:rPr>
        <w:t>5</w:t>
      </w:r>
      <w:r>
        <w:rPr>
          <w:rFonts w:ascii="Times New Roman"/>
          <w:b/>
          <w:bCs/>
          <w:color w:val="000000"/>
        </w:rPr>
        <w:t>.</w:t>
      </w:r>
      <w:r>
        <w:rPr>
          <w:rFonts w:hint="eastAsia" w:ascii="Times New Roman"/>
          <w:b/>
          <w:bCs/>
          <w:color w:val="000000"/>
        </w:rPr>
        <w:t>3</w:t>
      </w:r>
      <w:r>
        <w:rPr>
          <w:rFonts w:ascii="Times New Roman"/>
          <w:b/>
          <w:bCs/>
          <w:color w:val="000000"/>
        </w:rPr>
        <w:t>.</w:t>
      </w:r>
      <w:r>
        <w:rPr>
          <w:rFonts w:hint="eastAsia" w:ascii="Times New Roman"/>
          <w:b/>
          <w:bCs/>
          <w:color w:val="000000"/>
        </w:rPr>
        <w:t>2</w:t>
      </w:r>
      <w:r>
        <w:rPr>
          <w:rFonts w:hint="eastAsia" w:hAnsi="宋体"/>
          <w:color w:val="000000"/>
        </w:rPr>
        <w:t>　由于基层是墙体饰面砂浆饰面工程的承力载体与应力传递界面，不同基层表面采取差异化处理方式，经处理的基面应与饰面层粘结牢固，以确保墙体饰面砂浆系统的耐久性，避免后期返修。</w:t>
      </w:r>
    </w:p>
    <w:p>
      <w:pPr>
        <w:spacing w:line="240" w:lineRule="auto"/>
        <w:rPr>
          <w:rFonts w:hint="eastAsia" w:hAnsi="宋体"/>
          <w:color w:val="000000"/>
        </w:rPr>
      </w:pPr>
      <w:r>
        <w:rPr>
          <w:rFonts w:hint="eastAsia" w:ascii="Times New Roman"/>
          <w:b/>
          <w:bCs/>
          <w:color w:val="000000"/>
        </w:rPr>
        <w:t>5</w:t>
      </w:r>
      <w:r>
        <w:rPr>
          <w:rFonts w:ascii="Times New Roman"/>
          <w:b/>
          <w:bCs/>
          <w:color w:val="000000"/>
        </w:rPr>
        <w:t>.</w:t>
      </w:r>
      <w:r>
        <w:rPr>
          <w:rFonts w:hint="eastAsia" w:ascii="Times New Roman"/>
          <w:b/>
          <w:bCs/>
          <w:color w:val="000000"/>
        </w:rPr>
        <w:t>3</w:t>
      </w:r>
      <w:r>
        <w:rPr>
          <w:rFonts w:ascii="Times New Roman"/>
          <w:b/>
          <w:bCs/>
          <w:color w:val="000000"/>
        </w:rPr>
        <w:t>.</w:t>
      </w:r>
      <w:r>
        <w:rPr>
          <w:rFonts w:hint="eastAsia" w:ascii="Times New Roman"/>
          <w:b/>
          <w:bCs/>
          <w:color w:val="000000"/>
        </w:rPr>
        <w:t>4</w:t>
      </w:r>
      <w:r>
        <w:rPr>
          <w:rFonts w:hint="eastAsia" w:hAnsi="宋体"/>
          <w:color w:val="000000"/>
        </w:rPr>
        <w:t>　午间强光与傍晚漫射光下试样，以评价颜色、效果和色差是否设计要求，避免因日光角度导致的色差。</w:t>
      </w:r>
    </w:p>
    <w:p>
      <w:pPr>
        <w:spacing w:line="240" w:lineRule="auto"/>
        <w:ind w:firstLine="420" w:firstLineChars="200"/>
        <w:rPr>
          <w:rFonts w:hint="eastAsia" w:hAnsi="宋体"/>
          <w:color w:val="000000"/>
        </w:rPr>
      </w:pPr>
      <w:r>
        <w:rPr>
          <w:rFonts w:hint="eastAsia" w:hAnsi="宋体"/>
          <w:color w:val="000000"/>
        </w:rPr>
        <w:t>墙体饰面砂浆应专人配制，产品说明书中规定的加水量是厂家经反复试验、验证后确定的，超过这个范围可能会对产品的施工性能和物理力学性能产生较大的影响。每次搅拌前应先将搅拌容器和(或)装料桶内未用完的墙体饰面砂浆清理干净，搅拌后的饰面砂浆应在规定时间内一次用完，超过工作时间的饰面砂浆可能会导致色差。施工过程中不得二次加水，避免破坏水化反应的平衡导致开裂和空鼓。</w:t>
      </w:r>
    </w:p>
    <w:p>
      <w:pPr>
        <w:spacing w:line="240" w:lineRule="auto"/>
        <w:ind w:firstLine="420" w:firstLineChars="200"/>
        <w:rPr>
          <w:rFonts w:hint="eastAsia" w:hAnsi="宋体"/>
          <w:color w:val="000000"/>
        </w:rPr>
      </w:pPr>
      <w:r>
        <w:rPr>
          <w:rFonts w:hint="eastAsia" w:hAnsi="宋体"/>
          <w:color w:val="000000"/>
        </w:rPr>
        <w:t>施工自上而下可避免施工时可能发生墙体饰面砂浆浆料污染下面已涂刷完毕的墙面。对采用分段施工的作业区域应根据实际情况进行区域划分，以尽量减少结痕，保证质量；尽量选择在落水管、分隔缝、阴阳角交接处等地方作为不同作业区的划分界线。</w:t>
      </w:r>
    </w:p>
    <w:p>
      <w:pPr>
        <w:spacing w:line="240" w:lineRule="auto"/>
        <w:ind w:firstLine="420" w:firstLineChars="200"/>
        <w:rPr>
          <w:rFonts w:hint="eastAsia" w:hAnsi="宋体"/>
          <w:color w:val="000000"/>
        </w:rPr>
      </w:pPr>
      <w:r>
        <w:rPr>
          <w:rFonts w:hint="eastAsia" w:hAnsi="宋体"/>
          <w:color w:val="000000"/>
        </w:rPr>
        <w:t>色彩分界线处采用“遮蔽-分侧施工”工艺，可避免颜料向相邻区域扩散发生混色污染并形成有效的物理屏障保护成型表面确保施工精度。</w:t>
      </w:r>
    </w:p>
    <w:p>
      <w:pPr>
        <w:spacing w:line="240" w:lineRule="auto"/>
        <w:rPr>
          <w:rFonts w:hint="eastAsia" w:hAnsi="宋体"/>
          <w:color w:val="000000"/>
        </w:rPr>
      </w:pPr>
      <w:r>
        <w:rPr>
          <w:rFonts w:hint="eastAsia" w:ascii="Times New Roman"/>
          <w:b/>
          <w:bCs/>
          <w:color w:val="000000"/>
        </w:rPr>
        <w:t>5</w:t>
      </w:r>
      <w:r>
        <w:rPr>
          <w:rFonts w:ascii="Times New Roman"/>
          <w:b/>
          <w:bCs/>
          <w:color w:val="000000"/>
        </w:rPr>
        <w:t>.</w:t>
      </w:r>
      <w:r>
        <w:rPr>
          <w:rFonts w:hint="eastAsia" w:ascii="Times New Roman"/>
          <w:b/>
          <w:bCs/>
          <w:color w:val="000000"/>
        </w:rPr>
        <w:t>3</w:t>
      </w:r>
      <w:r>
        <w:rPr>
          <w:rFonts w:ascii="Times New Roman"/>
          <w:b/>
          <w:bCs/>
          <w:color w:val="000000"/>
        </w:rPr>
        <w:t>.</w:t>
      </w:r>
      <w:r>
        <w:rPr>
          <w:rFonts w:hint="eastAsia" w:ascii="Times New Roman"/>
          <w:b/>
          <w:bCs/>
          <w:color w:val="000000"/>
        </w:rPr>
        <w:t>5</w:t>
      </w:r>
      <w:r>
        <w:rPr>
          <w:rFonts w:hint="eastAsia" w:hAnsi="宋体"/>
          <w:color w:val="000000"/>
        </w:rPr>
        <w:t>　毛刷纤维能模仿原始纹理走向，使用毛刷进行细节涂刷处理，整体应均匀、无漏涂和流坠。</w:t>
      </w:r>
    </w:p>
    <w:p>
      <w:pPr>
        <w:spacing w:line="240" w:lineRule="auto"/>
        <w:rPr>
          <w:rFonts w:hint="eastAsia" w:hAnsi="宋体"/>
          <w:color w:val="000000"/>
        </w:rPr>
      </w:pPr>
      <w:bookmarkStart w:id="140" w:name="OLE_LINK45"/>
      <w:r>
        <w:rPr>
          <w:rFonts w:hint="eastAsia" w:ascii="Times New Roman"/>
          <w:b/>
          <w:bCs/>
          <w:color w:val="000000"/>
        </w:rPr>
        <w:t>5</w:t>
      </w:r>
      <w:r>
        <w:rPr>
          <w:rFonts w:ascii="Times New Roman"/>
          <w:b/>
          <w:bCs/>
          <w:color w:val="000000"/>
        </w:rPr>
        <w:t>.</w:t>
      </w:r>
      <w:r>
        <w:rPr>
          <w:rFonts w:hint="eastAsia" w:ascii="Times New Roman"/>
          <w:b/>
          <w:bCs/>
          <w:color w:val="000000"/>
        </w:rPr>
        <w:t>3</w:t>
      </w:r>
      <w:r>
        <w:rPr>
          <w:rFonts w:ascii="Times New Roman"/>
          <w:b/>
          <w:bCs/>
          <w:color w:val="000000"/>
        </w:rPr>
        <w:t>.</w:t>
      </w:r>
      <w:r>
        <w:rPr>
          <w:rFonts w:hint="eastAsia" w:ascii="Times New Roman"/>
          <w:b/>
          <w:bCs/>
          <w:color w:val="000000"/>
        </w:rPr>
        <w:t>6</w:t>
      </w:r>
      <w:r>
        <w:rPr>
          <w:rFonts w:hint="eastAsia" w:hAnsi="宋体"/>
          <w:color w:val="000000"/>
        </w:rPr>
        <w:t>　</w:t>
      </w:r>
      <w:bookmarkEnd w:id="140"/>
      <w:r>
        <w:rPr>
          <w:rFonts w:hint="eastAsia" w:hAnsi="宋体"/>
          <w:color w:val="000000"/>
        </w:rPr>
        <w:t>喷涂施工前应在试板上调整参数，验证纹理吻合度（与样板对比）以及湿膜厚度，不得出现花底、漏喷、点状大小分布不均、连片、流挂、缺棱掉角等缺陷。</w:t>
      </w:r>
    </w:p>
    <w:p>
      <w:pPr>
        <w:spacing w:line="240" w:lineRule="auto"/>
        <w:rPr>
          <w:rFonts w:hint="eastAsia" w:hAnsi="宋体"/>
          <w:color w:val="000000"/>
        </w:rPr>
      </w:pPr>
      <w:r>
        <w:rPr>
          <w:rFonts w:hint="eastAsia" w:ascii="Times New Roman"/>
          <w:b/>
          <w:bCs/>
          <w:color w:val="000000"/>
        </w:rPr>
        <w:t>5</w:t>
      </w:r>
      <w:r>
        <w:rPr>
          <w:rFonts w:ascii="Times New Roman"/>
          <w:b/>
          <w:bCs/>
          <w:color w:val="000000"/>
        </w:rPr>
        <w:t>.</w:t>
      </w:r>
      <w:r>
        <w:rPr>
          <w:rFonts w:hint="eastAsia" w:ascii="Times New Roman"/>
          <w:b/>
          <w:bCs/>
          <w:color w:val="000000"/>
        </w:rPr>
        <w:t>3</w:t>
      </w:r>
      <w:r>
        <w:rPr>
          <w:rFonts w:ascii="Times New Roman"/>
          <w:b/>
          <w:bCs/>
          <w:color w:val="000000"/>
        </w:rPr>
        <w:t>.</w:t>
      </w:r>
      <w:r>
        <w:rPr>
          <w:rFonts w:hint="eastAsia" w:ascii="Times New Roman"/>
          <w:b/>
          <w:bCs/>
          <w:color w:val="000000"/>
        </w:rPr>
        <w:t>7</w:t>
      </w:r>
      <w:r>
        <w:rPr>
          <w:rFonts w:hint="eastAsia" w:hAnsi="宋体"/>
          <w:color w:val="000000"/>
        </w:rPr>
        <w:t>　条文对仿砖饰面砂浆粘贴美纹纸或专用模板纸提出要求，应根据设计造型要求弹线，保证粘贴美纹纸或专用模板纸对齐。严格规定弹线用色料的一个重要目的是为防止或减少色差质量问题发生。美纹纸或专用模板纸宜现用现贴，避免贴在墙上时间过长导致胶粘剂老化而残留在墙面上影响美观；并应视具体情况及时去除，以防饰面砂浆硬化后撕揭困难。</w:t>
      </w:r>
    </w:p>
    <w:p>
      <w:pPr>
        <w:pStyle w:val="59"/>
        <w:ind w:firstLine="0" w:firstLineChars="0"/>
      </w:pPr>
      <w:r>
        <w:rPr>
          <w:rFonts w:hint="eastAsia" w:ascii="Times New Roman"/>
          <w:b/>
          <w:bCs/>
          <w:color w:val="000000"/>
          <w:szCs w:val="21"/>
        </w:rPr>
        <w:t>5</w:t>
      </w:r>
      <w:r>
        <w:rPr>
          <w:rFonts w:ascii="Times New Roman"/>
          <w:b/>
          <w:bCs/>
          <w:color w:val="000000"/>
          <w:szCs w:val="21"/>
        </w:rPr>
        <w:t>.</w:t>
      </w:r>
      <w:r>
        <w:rPr>
          <w:rFonts w:hint="eastAsia" w:ascii="Times New Roman"/>
          <w:b/>
          <w:bCs/>
          <w:color w:val="000000"/>
          <w:szCs w:val="21"/>
        </w:rPr>
        <w:t>3</w:t>
      </w:r>
      <w:r>
        <w:rPr>
          <w:rFonts w:ascii="Times New Roman"/>
          <w:b/>
          <w:bCs/>
          <w:color w:val="000000"/>
          <w:szCs w:val="21"/>
        </w:rPr>
        <w:t>.</w:t>
      </w:r>
      <w:r>
        <w:rPr>
          <w:rFonts w:hint="eastAsia" w:ascii="Times New Roman"/>
          <w:b/>
          <w:bCs/>
          <w:color w:val="000000"/>
          <w:szCs w:val="21"/>
        </w:rPr>
        <w:t>9</w:t>
      </w:r>
      <w:r>
        <w:rPr>
          <w:rFonts w:hint="eastAsia" w:hAnsi="宋体"/>
          <w:color w:val="000000"/>
          <w:szCs w:val="21"/>
        </w:rPr>
        <w:t>　</w:t>
      </w:r>
      <w:r>
        <w:rPr>
          <w:rFonts w:hint="eastAsia"/>
        </w:rPr>
        <w:t>罩面漆的涂刷应在墙体饰面砂浆完全干燥后（一般为24小时）后尽快涂刷，最大化罩面漆的附着力和防护效果，进而保障现防护层与装饰层的一体化性能。</w:t>
      </w:r>
    </w:p>
    <w:p>
      <w:pPr>
        <w:pStyle w:val="59"/>
        <w:ind w:firstLine="0" w:firstLineChars="0"/>
      </w:pPr>
    </w:p>
    <w:p>
      <w:pPr>
        <w:pStyle w:val="59"/>
        <w:spacing w:before="240" w:beforeLines="100" w:after="240" w:afterLines="100"/>
        <w:ind w:firstLine="0" w:firstLineChars="0"/>
        <w:jc w:val="center"/>
        <w:outlineLvl w:val="1"/>
        <w:rPr>
          <w:rFonts w:ascii="Times New Roman"/>
          <w:b/>
          <w:bCs/>
        </w:rPr>
      </w:pPr>
      <w:r>
        <w:rPr>
          <w:rFonts w:hint="eastAsia" w:ascii="Times New Roman"/>
          <w:b/>
          <w:bCs/>
        </w:rPr>
        <w:t>5</w:t>
      </w:r>
      <w:r>
        <w:rPr>
          <w:rFonts w:ascii="Times New Roman"/>
          <w:b/>
          <w:bCs/>
        </w:rPr>
        <w:t>.</w:t>
      </w:r>
      <w:r>
        <w:rPr>
          <w:rFonts w:hint="eastAsia" w:ascii="Times New Roman"/>
          <w:b/>
          <w:bCs/>
        </w:rPr>
        <w:t>3</w:t>
      </w:r>
      <w:r>
        <w:rPr>
          <w:rFonts w:ascii="Times New Roman"/>
          <w:b/>
          <w:bCs/>
        </w:rPr>
        <w:t xml:space="preserve">  </w:t>
      </w:r>
      <w:r>
        <w:rPr>
          <w:rFonts w:hint="eastAsia" w:ascii="Times New Roman"/>
          <w:b/>
          <w:bCs/>
        </w:rPr>
        <w:t>成 品 保 护</w:t>
      </w:r>
      <w:r>
        <w:rPr>
          <w:rFonts w:ascii="Times New Roman"/>
          <w:b/>
          <w:bCs/>
        </w:rPr>
        <w:fldChar w:fldCharType="begin"/>
      </w:r>
      <w:r>
        <w:rPr>
          <w:rFonts w:ascii="Times New Roman"/>
          <w:b/>
          <w:bCs/>
        </w:rPr>
        <w:instrText xml:space="preserve"> TC  "General Requirements" \l 2 </w:instrText>
      </w:r>
      <w:r>
        <w:rPr>
          <w:rFonts w:ascii="Times New Roman"/>
          <w:b/>
          <w:bCs/>
        </w:rPr>
        <w:fldChar w:fldCharType="end"/>
      </w:r>
    </w:p>
    <w:p>
      <w:pPr>
        <w:pStyle w:val="59"/>
        <w:ind w:firstLine="0" w:firstLineChars="0"/>
        <w:rPr>
          <w:rFonts w:hint="eastAsia" w:hAnsi="宋体"/>
          <w:color w:val="000000"/>
          <w:szCs w:val="21"/>
        </w:rPr>
      </w:pPr>
      <w:r>
        <w:rPr>
          <w:rFonts w:hint="eastAsia" w:ascii="Times New Roman"/>
          <w:b/>
          <w:bCs/>
          <w:color w:val="000000"/>
          <w:szCs w:val="21"/>
        </w:rPr>
        <w:t>5</w:t>
      </w:r>
      <w:r>
        <w:rPr>
          <w:rFonts w:ascii="Times New Roman"/>
          <w:b/>
          <w:bCs/>
          <w:color w:val="000000"/>
          <w:szCs w:val="21"/>
        </w:rPr>
        <w:t>.</w:t>
      </w:r>
      <w:r>
        <w:rPr>
          <w:rFonts w:hint="eastAsia" w:ascii="Times New Roman"/>
          <w:b/>
          <w:bCs/>
          <w:color w:val="000000"/>
          <w:szCs w:val="21"/>
        </w:rPr>
        <w:t>4</w:t>
      </w:r>
      <w:r>
        <w:rPr>
          <w:rFonts w:ascii="Times New Roman"/>
          <w:b/>
          <w:bCs/>
          <w:color w:val="000000"/>
          <w:szCs w:val="21"/>
        </w:rPr>
        <w:t>.</w:t>
      </w:r>
      <w:r>
        <w:rPr>
          <w:rFonts w:hint="eastAsia" w:ascii="Times New Roman"/>
          <w:b/>
          <w:bCs/>
          <w:color w:val="000000"/>
          <w:szCs w:val="21"/>
        </w:rPr>
        <w:t>1~5.4.3</w:t>
      </w:r>
      <w:r>
        <w:rPr>
          <w:rFonts w:hint="eastAsia" w:hAnsi="宋体"/>
          <w:color w:val="000000"/>
          <w:szCs w:val="21"/>
        </w:rPr>
        <w:t>　在实际施工过程中，后续工程难免对墙体饰面砂浆造成污染，有必要采取临时保护措施。</w:t>
      </w:r>
    </w:p>
    <w:p>
      <w:pPr>
        <w:pStyle w:val="59"/>
        <w:ind w:firstLine="0" w:firstLineChars="0"/>
        <w:rPr>
          <w:rFonts w:hint="eastAsia" w:hAnsi="宋体"/>
          <w:color w:val="000000"/>
          <w:szCs w:val="21"/>
        </w:rPr>
      </w:pPr>
      <w:r>
        <w:rPr>
          <w:rFonts w:hint="eastAsia" w:ascii="Times New Roman"/>
          <w:b/>
          <w:bCs/>
          <w:color w:val="000000"/>
          <w:szCs w:val="21"/>
        </w:rPr>
        <w:t>5</w:t>
      </w:r>
      <w:r>
        <w:rPr>
          <w:rFonts w:ascii="Times New Roman"/>
          <w:b/>
          <w:bCs/>
          <w:color w:val="000000"/>
          <w:szCs w:val="21"/>
        </w:rPr>
        <w:t>.</w:t>
      </w:r>
      <w:r>
        <w:rPr>
          <w:rFonts w:hint="eastAsia" w:ascii="Times New Roman"/>
          <w:b/>
          <w:bCs/>
          <w:color w:val="000000"/>
          <w:szCs w:val="21"/>
        </w:rPr>
        <w:t>4</w:t>
      </w:r>
      <w:r>
        <w:rPr>
          <w:rFonts w:ascii="Times New Roman"/>
          <w:b/>
          <w:bCs/>
          <w:color w:val="000000"/>
          <w:szCs w:val="21"/>
        </w:rPr>
        <w:t>.</w:t>
      </w:r>
      <w:r>
        <w:rPr>
          <w:rFonts w:hint="eastAsia" w:ascii="Times New Roman"/>
          <w:b/>
          <w:bCs/>
          <w:color w:val="000000"/>
          <w:szCs w:val="21"/>
        </w:rPr>
        <w:t>4</w:t>
      </w:r>
      <w:r>
        <w:rPr>
          <w:rFonts w:hint="eastAsia" w:hAnsi="宋体"/>
          <w:color w:val="000000"/>
          <w:szCs w:val="21"/>
        </w:rPr>
        <w:t>　开凿孔洞会对墙体饰面砂浆饰面工程造成破坏，本条提出各工种要合理安排工序并及时配合施工，如必须开凿洞口，须按自外向里的顺序进行，洞口周边应用密封材料进行封闭。</w:t>
      </w:r>
    </w:p>
    <w:p>
      <w:pPr>
        <w:pStyle w:val="59"/>
        <w:spacing w:before="240" w:beforeLines="100" w:after="240" w:afterLines="100"/>
        <w:ind w:firstLine="0" w:firstLineChars="0"/>
        <w:jc w:val="center"/>
        <w:outlineLvl w:val="1"/>
        <w:rPr>
          <w:rFonts w:ascii="Times New Roman"/>
          <w:b/>
          <w:bCs/>
        </w:rPr>
      </w:pPr>
      <w:r>
        <w:rPr>
          <w:rFonts w:hint="eastAsia" w:ascii="Times New Roman"/>
          <w:b/>
          <w:bCs/>
        </w:rPr>
        <w:t>5</w:t>
      </w:r>
      <w:r>
        <w:rPr>
          <w:rFonts w:ascii="Times New Roman"/>
          <w:b/>
          <w:bCs/>
        </w:rPr>
        <w:t>.</w:t>
      </w:r>
      <w:r>
        <w:rPr>
          <w:rFonts w:hint="eastAsia" w:ascii="Times New Roman"/>
          <w:b/>
          <w:bCs/>
        </w:rPr>
        <w:t>4</w:t>
      </w:r>
      <w:r>
        <w:rPr>
          <w:rFonts w:ascii="Times New Roman"/>
          <w:b/>
          <w:bCs/>
        </w:rPr>
        <w:t xml:space="preserve">  </w:t>
      </w:r>
      <w:r>
        <w:rPr>
          <w:rFonts w:hint="eastAsia" w:ascii="Times New Roman"/>
          <w:b/>
          <w:bCs/>
        </w:rPr>
        <w:t>文 明 施 工</w:t>
      </w:r>
      <w:r>
        <w:rPr>
          <w:rFonts w:ascii="Times New Roman"/>
          <w:b/>
          <w:bCs/>
        </w:rPr>
        <w:fldChar w:fldCharType="begin"/>
      </w:r>
      <w:r>
        <w:rPr>
          <w:rFonts w:ascii="Times New Roman"/>
          <w:b/>
          <w:bCs/>
        </w:rPr>
        <w:instrText xml:space="preserve"> TC  "General Requirements" \l 2 </w:instrText>
      </w:r>
      <w:r>
        <w:rPr>
          <w:rFonts w:ascii="Times New Roman"/>
          <w:b/>
          <w:bCs/>
        </w:rPr>
        <w:fldChar w:fldCharType="end"/>
      </w:r>
    </w:p>
    <w:p>
      <w:pPr>
        <w:pStyle w:val="59"/>
        <w:ind w:firstLine="0" w:firstLineChars="0"/>
        <w:rPr>
          <w:rFonts w:hint="eastAsia" w:hAnsi="宋体"/>
          <w:color w:val="000000"/>
          <w:szCs w:val="21"/>
        </w:rPr>
      </w:pPr>
      <w:r>
        <w:rPr>
          <w:rFonts w:hint="eastAsia" w:ascii="Times New Roman"/>
          <w:b/>
          <w:bCs/>
          <w:color w:val="000000"/>
          <w:szCs w:val="21"/>
        </w:rPr>
        <w:t>5</w:t>
      </w:r>
      <w:r>
        <w:rPr>
          <w:rFonts w:ascii="Times New Roman"/>
          <w:b/>
          <w:bCs/>
          <w:color w:val="000000"/>
          <w:szCs w:val="21"/>
        </w:rPr>
        <w:t>.</w:t>
      </w:r>
      <w:r>
        <w:rPr>
          <w:rFonts w:hint="eastAsia" w:ascii="Times New Roman"/>
          <w:b/>
          <w:bCs/>
          <w:color w:val="000000"/>
          <w:szCs w:val="21"/>
        </w:rPr>
        <w:t>5</w:t>
      </w:r>
      <w:r>
        <w:rPr>
          <w:rFonts w:ascii="Times New Roman"/>
          <w:b/>
          <w:bCs/>
          <w:color w:val="000000"/>
          <w:szCs w:val="21"/>
        </w:rPr>
        <w:t>.</w:t>
      </w:r>
      <w:r>
        <w:rPr>
          <w:rFonts w:hint="eastAsia" w:ascii="Times New Roman"/>
          <w:b/>
          <w:bCs/>
          <w:color w:val="000000"/>
          <w:szCs w:val="21"/>
        </w:rPr>
        <w:t>1~5.5.3</w:t>
      </w:r>
      <w:r>
        <w:rPr>
          <w:rFonts w:hint="eastAsia" w:hAnsi="宋体"/>
          <w:color w:val="000000"/>
          <w:szCs w:val="21"/>
        </w:rPr>
        <w:t>　本文件提倡文明施工，以减少施工污染、达到环保要求，并保护施工人员身体健康，提升施工效率，降低综合成本。</w:t>
      </w:r>
    </w:p>
    <w:p>
      <w:pPr>
        <w:pStyle w:val="59"/>
        <w:ind w:firstLine="0" w:firstLineChars="0"/>
        <w:rPr>
          <w:rFonts w:hint="eastAsia" w:hAnsi="宋体"/>
          <w:color w:val="000000"/>
          <w:szCs w:val="21"/>
        </w:rPr>
        <w:sectPr>
          <w:pgSz w:w="11906" w:h="16838"/>
          <w:pgMar w:top="1928" w:right="1134" w:bottom="1134" w:left="1134" w:header="1418" w:footer="1134" w:gutter="284"/>
          <w:cols w:space="425" w:num="1"/>
          <w:formProt w:val="0"/>
          <w:docGrid w:linePitch="312" w:charSpace="0"/>
        </w:sectPr>
      </w:pPr>
    </w:p>
    <w:sdt>
      <w:sdtPr>
        <w:tag w:val="NEW_STAND_NAME"/>
        <w:id w:val="-1332221770"/>
        <w:lock w:val="sdtLocked"/>
        <w:placeholder>
          <w:docPart w:val="{f88b4833-2815-4c24-b232-061f230b083c}"/>
        </w:placeholder>
      </w:sdtPr>
      <w:sdtContent>
        <w:p>
          <w:pPr>
            <w:pStyle w:val="180"/>
            <w:numPr>
              <w:ilvl w:val="0"/>
              <w:numId w:val="34"/>
            </w:numPr>
            <w:spacing w:before="2" w:beforeLines="1" w:after="528" w:afterLines="220"/>
            <w:ind w:left="357" w:hanging="357"/>
            <w:rPr>
              <w:rFonts w:hint="eastAsia"/>
            </w:rPr>
          </w:pPr>
          <w:r>
            <w:rPr>
              <w:rFonts w:hint="eastAsia" w:ascii="宋体" w:hAnsi="宋体" w:eastAsia="宋体"/>
            </w:rPr>
            <w:t>质 量 验 收</w:t>
          </w:r>
          <w:r>
            <w:rPr>
              <w:rFonts w:hint="eastAsia" w:ascii="宋体" w:hAnsi="宋体" w:eastAsia="宋体"/>
            </w:rPr>
            <w:fldChar w:fldCharType="begin"/>
          </w:r>
          <w:r>
            <w:rPr>
              <w:rFonts w:hint="eastAsia" w:ascii="宋体" w:hAnsi="宋体" w:eastAsia="宋体"/>
            </w:rPr>
            <w:instrText xml:space="preserve"> TC  "General Provisions" \l 1 </w:instrText>
          </w:r>
          <w:r>
            <w:rPr>
              <w:rFonts w:hint="eastAsia" w:ascii="宋体" w:hAnsi="宋体" w:eastAsia="宋体"/>
            </w:rPr>
            <w:fldChar w:fldCharType="end"/>
          </w:r>
        </w:p>
      </w:sdtContent>
    </w:sdt>
    <w:p>
      <w:pPr>
        <w:pStyle w:val="59"/>
        <w:spacing w:before="240" w:beforeLines="100" w:after="240" w:afterLines="100"/>
        <w:ind w:firstLine="0" w:firstLineChars="0"/>
        <w:jc w:val="center"/>
        <w:outlineLvl w:val="1"/>
        <w:rPr>
          <w:rFonts w:ascii="Times New Roman"/>
          <w:b/>
          <w:bCs/>
        </w:rPr>
      </w:pPr>
      <w:r>
        <w:rPr>
          <w:rFonts w:hint="eastAsia" w:ascii="Times New Roman"/>
          <w:b/>
          <w:bCs/>
        </w:rPr>
        <w:t>6</w:t>
      </w:r>
      <w:r>
        <w:rPr>
          <w:rFonts w:ascii="Times New Roman"/>
          <w:b/>
          <w:bCs/>
        </w:rPr>
        <w:t>.1  一</w:t>
      </w:r>
      <w:r>
        <w:rPr>
          <w:rFonts w:hint="eastAsia" w:ascii="Times New Roman"/>
          <w:b/>
          <w:bCs/>
        </w:rPr>
        <w:t xml:space="preserve"> </w:t>
      </w:r>
      <w:r>
        <w:rPr>
          <w:rFonts w:ascii="Times New Roman"/>
          <w:b/>
          <w:bCs/>
        </w:rPr>
        <w:t>般</w:t>
      </w:r>
      <w:r>
        <w:rPr>
          <w:rFonts w:hint="eastAsia" w:ascii="Times New Roman"/>
          <w:b/>
          <w:bCs/>
        </w:rPr>
        <w:t xml:space="preserve"> </w:t>
      </w:r>
      <w:r>
        <w:rPr>
          <w:rFonts w:ascii="Times New Roman"/>
          <w:b/>
          <w:bCs/>
        </w:rPr>
        <w:t>规</w:t>
      </w:r>
      <w:r>
        <w:rPr>
          <w:rFonts w:hint="eastAsia" w:ascii="Times New Roman"/>
          <w:b/>
          <w:bCs/>
        </w:rPr>
        <w:t xml:space="preserve"> </w:t>
      </w:r>
      <w:r>
        <w:rPr>
          <w:rFonts w:ascii="Times New Roman"/>
          <w:b/>
          <w:bCs/>
        </w:rPr>
        <w:t>定</w:t>
      </w:r>
      <w:r>
        <w:rPr>
          <w:rFonts w:ascii="Times New Roman"/>
          <w:b/>
          <w:bCs/>
        </w:rPr>
        <w:fldChar w:fldCharType="begin"/>
      </w:r>
      <w:r>
        <w:rPr>
          <w:rFonts w:ascii="Times New Roman"/>
          <w:b/>
          <w:bCs/>
        </w:rPr>
        <w:instrText xml:space="preserve"> TC  "General Requirements" \l 2 </w:instrText>
      </w:r>
      <w:r>
        <w:rPr>
          <w:rFonts w:ascii="Times New Roman"/>
          <w:b/>
          <w:bCs/>
        </w:rPr>
        <w:fldChar w:fldCharType="end"/>
      </w:r>
    </w:p>
    <w:p>
      <w:pPr>
        <w:pStyle w:val="59"/>
        <w:ind w:firstLine="0" w:firstLineChars="0"/>
        <w:rPr>
          <w:rFonts w:ascii="Times New Roman"/>
          <w:b/>
          <w:bCs/>
          <w:color w:val="000000"/>
          <w:szCs w:val="21"/>
        </w:rPr>
      </w:pPr>
    </w:p>
    <w:p>
      <w:pPr>
        <w:pStyle w:val="59"/>
        <w:ind w:firstLine="0" w:firstLineChars="0"/>
        <w:rPr>
          <w:rFonts w:hint="eastAsia" w:hAnsi="宋体"/>
          <w:color w:val="000000"/>
          <w:szCs w:val="21"/>
        </w:rPr>
      </w:pPr>
      <w:r>
        <w:rPr>
          <w:rFonts w:hint="eastAsia" w:ascii="Times New Roman"/>
          <w:b/>
          <w:bCs/>
          <w:color w:val="000000"/>
          <w:szCs w:val="21"/>
        </w:rPr>
        <w:t>6</w:t>
      </w:r>
      <w:r>
        <w:rPr>
          <w:rFonts w:ascii="Times New Roman"/>
          <w:b/>
          <w:bCs/>
          <w:color w:val="000000"/>
          <w:szCs w:val="21"/>
        </w:rPr>
        <w:t>.</w:t>
      </w:r>
      <w:r>
        <w:rPr>
          <w:rFonts w:hint="eastAsia" w:ascii="Times New Roman"/>
          <w:b/>
          <w:bCs/>
          <w:color w:val="000000"/>
          <w:szCs w:val="21"/>
        </w:rPr>
        <w:t>1</w:t>
      </w:r>
      <w:r>
        <w:rPr>
          <w:rFonts w:ascii="Times New Roman"/>
          <w:b/>
          <w:bCs/>
          <w:color w:val="000000"/>
          <w:szCs w:val="21"/>
        </w:rPr>
        <w:t>.</w:t>
      </w:r>
      <w:r>
        <w:rPr>
          <w:rFonts w:hint="eastAsia" w:ascii="Times New Roman"/>
          <w:b/>
          <w:bCs/>
          <w:color w:val="000000"/>
          <w:szCs w:val="21"/>
        </w:rPr>
        <w:t>9</w:t>
      </w:r>
      <w:r>
        <w:rPr>
          <w:rFonts w:hint="eastAsia" w:hAnsi="宋体"/>
          <w:color w:val="000000"/>
          <w:szCs w:val="21"/>
        </w:rPr>
        <w:t>　墙体饰面砂浆饰面工程的验收应待养护期满后验收。</w:t>
      </w:r>
    </w:p>
    <w:p>
      <w:pPr>
        <w:pStyle w:val="59"/>
        <w:spacing w:before="240" w:beforeLines="100" w:after="240" w:afterLines="100"/>
        <w:ind w:firstLine="0" w:firstLineChars="0"/>
        <w:jc w:val="center"/>
        <w:outlineLvl w:val="1"/>
        <w:rPr>
          <w:rFonts w:ascii="Times New Roman"/>
          <w:b/>
          <w:bCs/>
          <w:color w:val="000000"/>
          <w:szCs w:val="21"/>
        </w:rPr>
      </w:pPr>
      <w:r>
        <w:rPr>
          <w:rFonts w:hint="eastAsia" w:ascii="Times New Roman"/>
          <w:b/>
          <w:bCs/>
        </w:rPr>
        <w:t>6</w:t>
      </w:r>
      <w:r>
        <w:rPr>
          <w:rFonts w:ascii="Times New Roman"/>
          <w:b/>
          <w:bCs/>
        </w:rPr>
        <w:t>.</w:t>
      </w:r>
      <w:r>
        <w:rPr>
          <w:rFonts w:hint="eastAsia" w:ascii="Times New Roman"/>
          <w:b/>
          <w:bCs/>
        </w:rPr>
        <w:t>2</w:t>
      </w:r>
      <w:r>
        <w:rPr>
          <w:rFonts w:ascii="Times New Roman"/>
          <w:b/>
          <w:bCs/>
        </w:rPr>
        <w:t xml:space="preserve">  </w:t>
      </w:r>
      <w:r>
        <w:rPr>
          <w:rFonts w:hint="eastAsia" w:ascii="Times New Roman"/>
          <w:b/>
          <w:bCs/>
        </w:rPr>
        <w:t>主 控 项 目</w:t>
      </w:r>
      <w:r>
        <w:rPr>
          <w:rFonts w:ascii="Times New Roman"/>
          <w:b/>
          <w:bCs/>
        </w:rPr>
        <w:fldChar w:fldCharType="begin"/>
      </w:r>
      <w:r>
        <w:rPr>
          <w:rFonts w:ascii="Times New Roman"/>
          <w:b/>
          <w:bCs/>
        </w:rPr>
        <w:instrText xml:space="preserve"> TC  "General Requirements" \l 2 </w:instrText>
      </w:r>
      <w:r>
        <w:rPr>
          <w:rFonts w:ascii="Times New Roman"/>
          <w:b/>
          <w:bCs/>
        </w:rPr>
        <w:fldChar w:fldCharType="end"/>
      </w:r>
    </w:p>
    <w:p>
      <w:pPr>
        <w:pStyle w:val="59"/>
        <w:spacing w:before="240" w:beforeLines="100" w:after="240" w:afterLines="100"/>
        <w:ind w:firstLine="0" w:firstLineChars="0"/>
        <w:rPr>
          <w:rFonts w:hint="eastAsia" w:hAnsi="宋体"/>
          <w:color w:val="000000"/>
          <w:szCs w:val="21"/>
        </w:rPr>
      </w:pPr>
      <w:r>
        <w:rPr>
          <w:rFonts w:hint="eastAsia" w:ascii="Times New Roman"/>
          <w:b/>
          <w:bCs/>
          <w:color w:val="000000"/>
          <w:szCs w:val="21"/>
        </w:rPr>
        <w:t xml:space="preserve">6.21、6.2.2 </w:t>
      </w:r>
      <w:r>
        <w:rPr>
          <w:rFonts w:hint="eastAsia" w:hAnsi="宋体"/>
          <w:color w:val="000000"/>
          <w:szCs w:val="21"/>
        </w:rPr>
        <w:t>这两条涉及使用功能的设计要求，是墙体饰面砂浆饰面工程质量的主控项目。</w:t>
      </w:r>
      <w:r>
        <w:rPr>
          <w:rFonts w:ascii="Times New Roman"/>
          <w:b/>
          <w:bCs/>
        </w:rPr>
        <w:fldChar w:fldCharType="begin"/>
      </w:r>
      <w:r>
        <w:rPr>
          <w:rFonts w:ascii="Times New Roman"/>
          <w:b/>
          <w:bCs/>
        </w:rPr>
        <w:instrText xml:space="preserve"> TC  "General Requirements" \l 2 </w:instrText>
      </w:r>
      <w:r>
        <w:rPr>
          <w:rFonts w:ascii="Times New Roman"/>
          <w:b/>
          <w:bCs/>
        </w:rPr>
        <w:fldChar w:fldCharType="end"/>
      </w:r>
    </w:p>
    <w:p>
      <w:pPr>
        <w:pStyle w:val="59"/>
        <w:ind w:firstLine="0" w:firstLineChars="0"/>
      </w:pPr>
    </w:p>
    <w:p>
      <w:pPr>
        <w:pStyle w:val="59"/>
        <w:ind w:firstLine="0" w:firstLineChars="0"/>
      </w:pPr>
    </w:p>
    <w:p>
      <w:pPr>
        <w:spacing w:line="240" w:lineRule="auto"/>
        <w:rPr>
          <w:rFonts w:hint="eastAsia" w:hAnsi="宋体"/>
          <w:color w:val="000000"/>
        </w:rPr>
      </w:pPr>
    </w:p>
    <w:p>
      <w:pPr>
        <w:spacing w:line="240" w:lineRule="auto"/>
      </w:pPr>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ins w:id="0" w:author="Administrator" w:date="2025-05-07T09:51:00Z">
      <w:r>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5"/>
                            </w:pPr>
                            <w:r>
                              <w:fldChar w:fldCharType="begin"/>
                            </w:r>
                            <w:r>
                              <w:instrText xml:space="preserve">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5"/>
                      </w:pPr>
                      <w:r>
                        <w:fldChar w:fldCharType="begin"/>
                      </w:r>
                      <w:r>
                        <w:instrText xml:space="preserve">PAGE   \* MERGEFORMAT</w:instrText>
                      </w:r>
                      <w:r>
                        <w:fldChar w:fldCharType="separate"/>
                      </w:r>
                      <w:r>
                        <w:rPr>
                          <w:lang w:val="zh-CN"/>
                        </w:rPr>
                        <w:t>1</w:t>
                      </w:r>
                      <w:r>
                        <w:fldChar w:fldCharType="end"/>
                      </w:r>
                    </w:p>
                  </w:txbxContent>
                </v:textbox>
              </v:shape>
            </w:pict>
          </mc:Fallback>
        </mc:AlternateConten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rPr>
        <w:rFonts w:hint="eastAsia"/>
      </w:rPr>
    </w:pPr>
    <w:r>
      <w:fldChar w:fldCharType="begin"/>
    </w:r>
    <w:r>
      <w:instrText xml:space="preserve"> STYLEREF  标准文件_文件编号  \* MERGEFORMAT </w:instrText>
    </w:r>
    <w:r>
      <w:fldChar w:fldCharType="separate"/>
    </w:r>
    <w:r>
      <w:t>JC/T XXXXX—XXXX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fldChar w:fldCharType="begin"/>
    </w:r>
    <w:r>
      <w:instrText xml:space="preserve"> STYLEREF  标准文件_文件编号  \* MERGEFORMAT </w:instrText>
    </w:r>
    <w:r>
      <w:fldChar w:fldCharType="separate"/>
    </w:r>
    <w:r>
      <w:t>JC/T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54E2533"/>
    <w:multiLevelType w:val="multilevel"/>
    <w:tmpl w:val="054E2533"/>
    <w:lvl w:ilvl="0" w:tentative="0">
      <w:start w:val="1"/>
      <w:numFmt w:val="decimal"/>
      <w:lvlText w:val="%1"/>
      <w:lvlJc w:val="left"/>
      <w:pPr>
        <w:ind w:left="360" w:hanging="360"/>
      </w:pPr>
      <w:rPr>
        <w:rFonts w:hint="default" w:ascii="Times New Roman" w:hAnsi="Times New Roman" w:eastAsia="宋体" w:cs="Times New Roman"/>
        <w:b/>
        <w:bCs/>
      </w:rPr>
    </w:lvl>
    <w:lvl w:ilvl="1" w:tentative="0">
      <w:start w:val="0"/>
      <w:numFmt w:val="decimal"/>
      <w:isLgl/>
      <w:lvlText w:val="%1.%2"/>
      <w:lvlJc w:val="left"/>
      <w:pPr>
        <w:ind w:left="630" w:hanging="630"/>
      </w:pPr>
      <w:rPr>
        <w:rFonts w:hint="default" w:ascii="黑体" w:hAnsi="Times New Roman" w:eastAsia="黑体"/>
      </w:rPr>
    </w:lvl>
    <w:lvl w:ilvl="2" w:tentative="0">
      <w:start w:val="1"/>
      <w:numFmt w:val="decimal"/>
      <w:isLgl/>
      <w:lvlText w:val="%1.%2.%3"/>
      <w:lvlJc w:val="left"/>
      <w:pPr>
        <w:ind w:left="720" w:hanging="720"/>
      </w:pPr>
      <w:rPr>
        <w:rFonts w:hint="default" w:ascii="黑体" w:hAnsi="Times New Roman" w:eastAsia="黑体"/>
      </w:rPr>
    </w:lvl>
    <w:lvl w:ilvl="3" w:tentative="0">
      <w:start w:val="1"/>
      <w:numFmt w:val="decimal"/>
      <w:isLgl/>
      <w:lvlText w:val="%1.%2.%3.%4"/>
      <w:lvlJc w:val="left"/>
      <w:pPr>
        <w:ind w:left="1080" w:hanging="1080"/>
      </w:pPr>
      <w:rPr>
        <w:rFonts w:hint="default" w:ascii="黑体" w:hAnsi="Times New Roman" w:eastAsia="黑体"/>
      </w:rPr>
    </w:lvl>
    <w:lvl w:ilvl="4" w:tentative="0">
      <w:start w:val="1"/>
      <w:numFmt w:val="decimal"/>
      <w:isLgl/>
      <w:lvlText w:val="%1.%2.%3.%4.%5"/>
      <w:lvlJc w:val="left"/>
      <w:pPr>
        <w:ind w:left="1080" w:hanging="1080"/>
      </w:pPr>
      <w:rPr>
        <w:rFonts w:hint="default" w:ascii="黑体" w:hAnsi="Times New Roman" w:eastAsia="黑体"/>
      </w:rPr>
    </w:lvl>
    <w:lvl w:ilvl="5" w:tentative="0">
      <w:start w:val="1"/>
      <w:numFmt w:val="decimal"/>
      <w:isLgl/>
      <w:lvlText w:val="%1.%2.%3.%4.%5.%6"/>
      <w:lvlJc w:val="left"/>
      <w:pPr>
        <w:ind w:left="1440" w:hanging="1440"/>
      </w:pPr>
      <w:rPr>
        <w:rFonts w:hint="default" w:ascii="黑体" w:hAnsi="Times New Roman" w:eastAsia="黑体"/>
      </w:rPr>
    </w:lvl>
    <w:lvl w:ilvl="6" w:tentative="0">
      <w:start w:val="1"/>
      <w:numFmt w:val="decimal"/>
      <w:isLgl/>
      <w:lvlText w:val="%1.%2.%3.%4.%5.%6.%7"/>
      <w:lvlJc w:val="left"/>
      <w:pPr>
        <w:ind w:left="1440" w:hanging="1440"/>
      </w:pPr>
      <w:rPr>
        <w:rFonts w:hint="default" w:ascii="黑体" w:hAnsi="Times New Roman" w:eastAsia="黑体"/>
      </w:rPr>
    </w:lvl>
    <w:lvl w:ilvl="7" w:tentative="0">
      <w:start w:val="1"/>
      <w:numFmt w:val="decimal"/>
      <w:isLgl/>
      <w:lvlText w:val="%1.%2.%3.%4.%5.%6.%7.%8"/>
      <w:lvlJc w:val="left"/>
      <w:pPr>
        <w:ind w:left="1800" w:hanging="1800"/>
      </w:pPr>
      <w:rPr>
        <w:rFonts w:hint="default" w:ascii="黑体" w:hAnsi="Times New Roman" w:eastAsia="黑体"/>
      </w:rPr>
    </w:lvl>
    <w:lvl w:ilvl="8" w:tentative="0">
      <w:start w:val="1"/>
      <w:numFmt w:val="decimal"/>
      <w:isLgl/>
      <w:lvlText w:val="%1.%2.%3.%4.%5.%6.%7.%8.%9"/>
      <w:lvlJc w:val="left"/>
      <w:pPr>
        <w:ind w:left="1800" w:hanging="1800"/>
      </w:pPr>
      <w:rPr>
        <w:rFonts w:hint="default" w:ascii="黑体" w:hAnsi="Times New Roman" w:eastAsia="黑体"/>
      </w:rPr>
    </w:lvl>
  </w:abstractNum>
  <w:abstractNum w:abstractNumId="3">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4EF88913"/>
    <w:multiLevelType w:val="multilevel"/>
    <w:tmpl w:val="4EF88913"/>
    <w:lvl w:ilvl="0" w:tentative="0">
      <w:start w:val="1"/>
      <w:numFmt w:val="decimal"/>
      <w:lvlText w:val="%1"/>
      <w:lvlJc w:val="left"/>
      <w:pPr>
        <w:ind w:left="360" w:hanging="360"/>
      </w:pPr>
      <w:rPr>
        <w:rFonts w:hint="default" w:ascii="Times New Roman" w:hAnsi="Times New Roman" w:eastAsia="宋体" w:cs="Times New Roman"/>
        <w:b/>
        <w:bCs/>
      </w:rPr>
    </w:lvl>
    <w:lvl w:ilvl="1" w:tentative="0">
      <w:start w:val="0"/>
      <w:numFmt w:val="decimal"/>
      <w:isLgl/>
      <w:lvlText w:val="%1.%2"/>
      <w:lvlJc w:val="left"/>
      <w:pPr>
        <w:ind w:left="630" w:hanging="630"/>
      </w:pPr>
      <w:rPr>
        <w:rFonts w:hint="default" w:ascii="黑体" w:hAnsi="Times New Roman" w:eastAsia="黑体"/>
      </w:rPr>
    </w:lvl>
    <w:lvl w:ilvl="2" w:tentative="0">
      <w:start w:val="1"/>
      <w:numFmt w:val="decimal"/>
      <w:isLgl/>
      <w:lvlText w:val="%1.%2.%3"/>
      <w:lvlJc w:val="left"/>
      <w:pPr>
        <w:ind w:left="720" w:hanging="720"/>
      </w:pPr>
      <w:rPr>
        <w:rFonts w:hint="default" w:ascii="黑体" w:hAnsi="Times New Roman" w:eastAsia="黑体"/>
      </w:rPr>
    </w:lvl>
    <w:lvl w:ilvl="3" w:tentative="0">
      <w:start w:val="1"/>
      <w:numFmt w:val="decimal"/>
      <w:isLgl/>
      <w:lvlText w:val="%1.%2.%3.%4"/>
      <w:lvlJc w:val="left"/>
      <w:pPr>
        <w:ind w:left="1080" w:hanging="1080"/>
      </w:pPr>
      <w:rPr>
        <w:rFonts w:hint="default" w:ascii="黑体" w:hAnsi="Times New Roman" w:eastAsia="黑体"/>
      </w:rPr>
    </w:lvl>
    <w:lvl w:ilvl="4" w:tentative="0">
      <w:start w:val="1"/>
      <w:numFmt w:val="decimal"/>
      <w:isLgl/>
      <w:lvlText w:val="%1.%2.%3.%4.%5"/>
      <w:lvlJc w:val="left"/>
      <w:pPr>
        <w:ind w:left="1080" w:hanging="1080"/>
      </w:pPr>
      <w:rPr>
        <w:rFonts w:hint="default" w:ascii="黑体" w:hAnsi="Times New Roman" w:eastAsia="黑体"/>
      </w:rPr>
    </w:lvl>
    <w:lvl w:ilvl="5" w:tentative="0">
      <w:start w:val="1"/>
      <w:numFmt w:val="decimal"/>
      <w:isLgl/>
      <w:lvlText w:val="%1.%2.%3.%4.%5.%6"/>
      <w:lvlJc w:val="left"/>
      <w:pPr>
        <w:ind w:left="1440" w:hanging="1440"/>
      </w:pPr>
      <w:rPr>
        <w:rFonts w:hint="default" w:ascii="黑体" w:hAnsi="Times New Roman" w:eastAsia="黑体"/>
      </w:rPr>
    </w:lvl>
    <w:lvl w:ilvl="6" w:tentative="0">
      <w:start w:val="1"/>
      <w:numFmt w:val="decimal"/>
      <w:isLgl/>
      <w:lvlText w:val="%1.%2.%3.%4.%5.%6.%7"/>
      <w:lvlJc w:val="left"/>
      <w:pPr>
        <w:ind w:left="1440" w:hanging="1440"/>
      </w:pPr>
      <w:rPr>
        <w:rFonts w:hint="default" w:ascii="黑体" w:hAnsi="Times New Roman" w:eastAsia="黑体"/>
      </w:rPr>
    </w:lvl>
    <w:lvl w:ilvl="7" w:tentative="0">
      <w:start w:val="1"/>
      <w:numFmt w:val="decimal"/>
      <w:isLgl/>
      <w:lvlText w:val="%1.%2.%3.%4.%5.%6.%7.%8"/>
      <w:lvlJc w:val="left"/>
      <w:pPr>
        <w:ind w:left="1800" w:hanging="1800"/>
      </w:pPr>
      <w:rPr>
        <w:rFonts w:hint="default" w:ascii="黑体" w:hAnsi="Times New Roman" w:eastAsia="黑体"/>
      </w:rPr>
    </w:lvl>
    <w:lvl w:ilvl="8" w:tentative="0">
      <w:start w:val="1"/>
      <w:numFmt w:val="decimal"/>
      <w:isLgl/>
      <w:lvlText w:val="%1.%2.%3.%4.%5.%6.%7.%8.%9"/>
      <w:lvlJc w:val="left"/>
      <w:pPr>
        <w:ind w:left="1800" w:hanging="1800"/>
      </w:pPr>
      <w:rPr>
        <w:rFonts w:hint="default" w:ascii="黑体" w:hAnsi="Times New Roman" w:eastAsia="黑体"/>
      </w:rPr>
    </w:lvl>
  </w:abstractNum>
  <w:abstractNum w:abstractNumId="18">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3">
    <w:nsid w:val="774A1DA3"/>
    <w:multiLevelType w:val="multilevel"/>
    <w:tmpl w:val="774A1DA3"/>
    <w:lvl w:ilvl="0" w:tentative="0">
      <w:start w:val="2"/>
      <w:numFmt w:val="decimal"/>
      <w:lvlText w:val="%1"/>
      <w:lvlJc w:val="left"/>
      <w:pPr>
        <w:ind w:left="550" w:hanging="550"/>
      </w:pPr>
      <w:rPr>
        <w:rFonts w:hint="default" w:ascii="Times New Roman" w:hAnsi="Times New Roman" w:cs="Times New Roman"/>
        <w:b/>
        <w:bCs/>
      </w:rPr>
    </w:lvl>
    <w:lvl w:ilvl="1" w:tentative="0">
      <w:start w:val="0"/>
      <w:numFmt w:val="decimal"/>
      <w:lvlText w:val="%1.%2"/>
      <w:lvlJc w:val="left"/>
      <w:pPr>
        <w:ind w:left="550" w:hanging="550"/>
      </w:pPr>
      <w:rPr>
        <w:rFonts w:hint="default"/>
      </w:rPr>
    </w:lvl>
    <w:lvl w:ilvl="2" w:tentative="0">
      <w:start w:val="3"/>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num w:numId="1">
    <w:abstractNumId w:val="0"/>
  </w:num>
  <w:num w:numId="2">
    <w:abstractNumId w:val="29"/>
  </w:num>
  <w:num w:numId="3">
    <w:abstractNumId w:val="6"/>
  </w:num>
  <w:num w:numId="4">
    <w:abstractNumId w:val="25"/>
  </w:num>
  <w:num w:numId="5">
    <w:abstractNumId w:val="20"/>
  </w:num>
  <w:num w:numId="6">
    <w:abstractNumId w:val="14"/>
  </w:num>
  <w:num w:numId="7">
    <w:abstractNumId w:val="9"/>
  </w:num>
  <w:num w:numId="8">
    <w:abstractNumId w:val="4"/>
  </w:num>
  <w:num w:numId="9">
    <w:abstractNumId w:val="10"/>
  </w:num>
  <w:num w:numId="10">
    <w:abstractNumId w:val="18"/>
  </w:num>
  <w:num w:numId="11">
    <w:abstractNumId w:val="27"/>
  </w:num>
  <w:num w:numId="12">
    <w:abstractNumId w:val="12"/>
  </w:num>
  <w:num w:numId="13">
    <w:abstractNumId w:val="13"/>
  </w:num>
  <w:num w:numId="14">
    <w:abstractNumId w:val="8"/>
  </w:num>
  <w:num w:numId="15">
    <w:abstractNumId w:val="21"/>
  </w:num>
  <w:num w:numId="16">
    <w:abstractNumId w:val="23"/>
  </w:num>
  <w:num w:numId="17">
    <w:abstractNumId w:val="19"/>
  </w:num>
  <w:num w:numId="18">
    <w:abstractNumId w:val="31"/>
  </w:num>
  <w:num w:numId="19">
    <w:abstractNumId w:val="16"/>
  </w:num>
  <w:num w:numId="20">
    <w:abstractNumId w:val="1"/>
  </w:num>
  <w:num w:numId="21">
    <w:abstractNumId w:val="11"/>
  </w:num>
  <w:num w:numId="22">
    <w:abstractNumId w:val="32"/>
  </w:num>
  <w:num w:numId="23">
    <w:abstractNumId w:val="22"/>
  </w:num>
  <w:num w:numId="24">
    <w:abstractNumId w:val="7"/>
  </w:num>
  <w:num w:numId="25">
    <w:abstractNumId w:val="28"/>
  </w:num>
  <w:num w:numId="26">
    <w:abstractNumId w:val="30"/>
  </w:num>
  <w:num w:numId="27">
    <w:abstractNumId w:val="3"/>
  </w:num>
  <w:num w:numId="28">
    <w:abstractNumId w:val="5"/>
  </w:num>
  <w:num w:numId="29">
    <w:abstractNumId w:val="15"/>
  </w:num>
  <w:num w:numId="30">
    <w:abstractNumId w:val="26"/>
  </w:num>
  <w:num w:numId="31">
    <w:abstractNumId w:val="24"/>
  </w:num>
  <w:num w:numId="32">
    <w:abstractNumId w:val="2"/>
  </w:num>
  <w:num w:numId="33">
    <w:abstractNumId w:val="33"/>
  </w:num>
  <w:num w:numId="34">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XJ">
    <w15:presenceInfo w15:providerId="None" w15:userId="DXJ"/>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attachedTemplate r:id="rId1"/>
  <w:documentProtection w:edit="forms"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jNDdkZmQzNjQ0NzkzYzNmNDIwNDAzZDVkNmE3ZGYifQ=="/>
    <w:docVar w:name="KSO_WPS_MARK_KEY" w:val="f3eef950-281a-4e6b-a337-5a3df1661528"/>
  </w:docVars>
  <w:rsids>
    <w:rsidRoot w:val="001140AF"/>
    <w:rsid w:val="0000040A"/>
    <w:rsid w:val="00000A94"/>
    <w:rsid w:val="00001972"/>
    <w:rsid w:val="00001D9A"/>
    <w:rsid w:val="00004220"/>
    <w:rsid w:val="00007B3A"/>
    <w:rsid w:val="000107E0"/>
    <w:rsid w:val="00011FDE"/>
    <w:rsid w:val="00012FFD"/>
    <w:rsid w:val="00014162"/>
    <w:rsid w:val="00014340"/>
    <w:rsid w:val="00016A9C"/>
    <w:rsid w:val="0002186A"/>
    <w:rsid w:val="0002201B"/>
    <w:rsid w:val="00022184"/>
    <w:rsid w:val="00022762"/>
    <w:rsid w:val="000238E0"/>
    <w:rsid w:val="000249DB"/>
    <w:rsid w:val="0002595E"/>
    <w:rsid w:val="00027ED1"/>
    <w:rsid w:val="000303C3"/>
    <w:rsid w:val="000331D3"/>
    <w:rsid w:val="00033F71"/>
    <w:rsid w:val="000346A5"/>
    <w:rsid w:val="000359C3"/>
    <w:rsid w:val="00035A7D"/>
    <w:rsid w:val="000410E8"/>
    <w:rsid w:val="00041A9A"/>
    <w:rsid w:val="0004249A"/>
    <w:rsid w:val="00043282"/>
    <w:rsid w:val="00044286"/>
    <w:rsid w:val="00045D8C"/>
    <w:rsid w:val="00047F28"/>
    <w:rsid w:val="00047F8C"/>
    <w:rsid w:val="00050326"/>
    <w:rsid w:val="000503AA"/>
    <w:rsid w:val="000506A1"/>
    <w:rsid w:val="000515DD"/>
    <w:rsid w:val="0005265A"/>
    <w:rsid w:val="000539DD"/>
    <w:rsid w:val="00053BD3"/>
    <w:rsid w:val="000556ED"/>
    <w:rsid w:val="00055FE2"/>
    <w:rsid w:val="0005616F"/>
    <w:rsid w:val="00060C2E"/>
    <w:rsid w:val="00061033"/>
    <w:rsid w:val="000619E9"/>
    <w:rsid w:val="000622D4"/>
    <w:rsid w:val="0006264B"/>
    <w:rsid w:val="0006357D"/>
    <w:rsid w:val="000661F7"/>
    <w:rsid w:val="00067F1E"/>
    <w:rsid w:val="00071CC0"/>
    <w:rsid w:val="00073C8C"/>
    <w:rsid w:val="00077B64"/>
    <w:rsid w:val="00080A1C"/>
    <w:rsid w:val="00080C0C"/>
    <w:rsid w:val="00082317"/>
    <w:rsid w:val="00082C66"/>
    <w:rsid w:val="00083D2C"/>
    <w:rsid w:val="00083F8E"/>
    <w:rsid w:val="00086AA1"/>
    <w:rsid w:val="00087A77"/>
    <w:rsid w:val="00090CA6"/>
    <w:rsid w:val="00092B8A"/>
    <w:rsid w:val="00092FB0"/>
    <w:rsid w:val="000934C5"/>
    <w:rsid w:val="00093D25"/>
    <w:rsid w:val="00093DAB"/>
    <w:rsid w:val="00093F7D"/>
    <w:rsid w:val="00094D73"/>
    <w:rsid w:val="00096D63"/>
    <w:rsid w:val="000A0B60"/>
    <w:rsid w:val="000A0EB8"/>
    <w:rsid w:val="000A13AA"/>
    <w:rsid w:val="000A19FC"/>
    <w:rsid w:val="000A296B"/>
    <w:rsid w:val="000A7311"/>
    <w:rsid w:val="000B060F"/>
    <w:rsid w:val="000B1592"/>
    <w:rsid w:val="000B1FF2"/>
    <w:rsid w:val="000B3CDA"/>
    <w:rsid w:val="000B6A0B"/>
    <w:rsid w:val="000B6B54"/>
    <w:rsid w:val="000C0F6C"/>
    <w:rsid w:val="000C11DB"/>
    <w:rsid w:val="000C1492"/>
    <w:rsid w:val="000C2FBD"/>
    <w:rsid w:val="000C4B41"/>
    <w:rsid w:val="000C57D6"/>
    <w:rsid w:val="000C7666"/>
    <w:rsid w:val="000D0360"/>
    <w:rsid w:val="000D0A9C"/>
    <w:rsid w:val="000D1795"/>
    <w:rsid w:val="000D1F70"/>
    <w:rsid w:val="000D2F41"/>
    <w:rsid w:val="000D329A"/>
    <w:rsid w:val="000D3D73"/>
    <w:rsid w:val="000D4B9C"/>
    <w:rsid w:val="000D4EB6"/>
    <w:rsid w:val="000D753B"/>
    <w:rsid w:val="000E4C9E"/>
    <w:rsid w:val="000E6FD7"/>
    <w:rsid w:val="000F06E1"/>
    <w:rsid w:val="000F0C57"/>
    <w:rsid w:val="000F0E3C"/>
    <w:rsid w:val="000F19D5"/>
    <w:rsid w:val="000F2CE2"/>
    <w:rsid w:val="000F4AEA"/>
    <w:rsid w:val="000F67E9"/>
    <w:rsid w:val="00104926"/>
    <w:rsid w:val="001049A9"/>
    <w:rsid w:val="00113B1E"/>
    <w:rsid w:val="001140AF"/>
    <w:rsid w:val="00114727"/>
    <w:rsid w:val="0011711C"/>
    <w:rsid w:val="0012321D"/>
    <w:rsid w:val="00124E4F"/>
    <w:rsid w:val="001260B7"/>
    <w:rsid w:val="001265CB"/>
    <w:rsid w:val="001271B3"/>
    <w:rsid w:val="001321C6"/>
    <w:rsid w:val="001325C4"/>
    <w:rsid w:val="00133010"/>
    <w:rsid w:val="001338EE"/>
    <w:rsid w:val="00133AAE"/>
    <w:rsid w:val="00135323"/>
    <w:rsid w:val="001356C4"/>
    <w:rsid w:val="00136A45"/>
    <w:rsid w:val="00141114"/>
    <w:rsid w:val="00142969"/>
    <w:rsid w:val="001457E7"/>
    <w:rsid w:val="00145D9D"/>
    <w:rsid w:val="00146388"/>
    <w:rsid w:val="001529E5"/>
    <w:rsid w:val="0015378A"/>
    <w:rsid w:val="00153C7E"/>
    <w:rsid w:val="00156B25"/>
    <w:rsid w:val="00156E1A"/>
    <w:rsid w:val="00157B55"/>
    <w:rsid w:val="00157B65"/>
    <w:rsid w:val="001600F8"/>
    <w:rsid w:val="001642FA"/>
    <w:rsid w:val="001649EB"/>
    <w:rsid w:val="00164BAF"/>
    <w:rsid w:val="00164FA8"/>
    <w:rsid w:val="00165065"/>
    <w:rsid w:val="00165434"/>
    <w:rsid w:val="0016580B"/>
    <w:rsid w:val="00165F49"/>
    <w:rsid w:val="00166B88"/>
    <w:rsid w:val="0016770A"/>
    <w:rsid w:val="0017053B"/>
    <w:rsid w:val="00170804"/>
    <w:rsid w:val="001708E9"/>
    <w:rsid w:val="0017340B"/>
    <w:rsid w:val="00173FB1"/>
    <w:rsid w:val="00176DFD"/>
    <w:rsid w:val="001852C9"/>
    <w:rsid w:val="00186759"/>
    <w:rsid w:val="00190087"/>
    <w:rsid w:val="001913C4"/>
    <w:rsid w:val="0019348F"/>
    <w:rsid w:val="00193A07"/>
    <w:rsid w:val="00194C95"/>
    <w:rsid w:val="0019535D"/>
    <w:rsid w:val="00195C34"/>
    <w:rsid w:val="001A055A"/>
    <w:rsid w:val="001A1A53"/>
    <w:rsid w:val="001A1B57"/>
    <w:rsid w:val="001A234A"/>
    <w:rsid w:val="001B06E8"/>
    <w:rsid w:val="001B193E"/>
    <w:rsid w:val="001B4CFC"/>
    <w:rsid w:val="001B71D0"/>
    <w:rsid w:val="001B71EE"/>
    <w:rsid w:val="001B7BB1"/>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5953"/>
    <w:rsid w:val="001F69B4"/>
    <w:rsid w:val="001F77C7"/>
    <w:rsid w:val="00200183"/>
    <w:rsid w:val="0020107D"/>
    <w:rsid w:val="00202AA4"/>
    <w:rsid w:val="002031F7"/>
    <w:rsid w:val="002040E6"/>
    <w:rsid w:val="0020527B"/>
    <w:rsid w:val="002059A4"/>
    <w:rsid w:val="00205F2C"/>
    <w:rsid w:val="00210B15"/>
    <w:rsid w:val="002142EA"/>
    <w:rsid w:val="002204BB"/>
    <w:rsid w:val="00221B79"/>
    <w:rsid w:val="00221C6B"/>
    <w:rsid w:val="00224596"/>
    <w:rsid w:val="002253A1"/>
    <w:rsid w:val="00225CF8"/>
    <w:rsid w:val="0022718D"/>
    <w:rsid w:val="0022794E"/>
    <w:rsid w:val="00231EC6"/>
    <w:rsid w:val="00233D64"/>
    <w:rsid w:val="00234784"/>
    <w:rsid w:val="0023482A"/>
    <w:rsid w:val="002359CB"/>
    <w:rsid w:val="00236047"/>
    <w:rsid w:val="00243540"/>
    <w:rsid w:val="002438F6"/>
    <w:rsid w:val="0024497B"/>
    <w:rsid w:val="0024515B"/>
    <w:rsid w:val="00245918"/>
    <w:rsid w:val="00246021"/>
    <w:rsid w:val="0024666E"/>
    <w:rsid w:val="00247F52"/>
    <w:rsid w:val="00250B25"/>
    <w:rsid w:val="00250BBE"/>
    <w:rsid w:val="002515C2"/>
    <w:rsid w:val="0025194F"/>
    <w:rsid w:val="002604A2"/>
    <w:rsid w:val="0026148A"/>
    <w:rsid w:val="00262696"/>
    <w:rsid w:val="002634BC"/>
    <w:rsid w:val="002643C3"/>
    <w:rsid w:val="00264A0C"/>
    <w:rsid w:val="00267EF4"/>
    <w:rsid w:val="00270CB8"/>
    <w:rsid w:val="00272B08"/>
    <w:rsid w:val="00281BB8"/>
    <w:rsid w:val="00281E9E"/>
    <w:rsid w:val="002834EB"/>
    <w:rsid w:val="00285170"/>
    <w:rsid w:val="00285361"/>
    <w:rsid w:val="002879AD"/>
    <w:rsid w:val="00292D60"/>
    <w:rsid w:val="00294D34"/>
    <w:rsid w:val="00294E3B"/>
    <w:rsid w:val="00296193"/>
    <w:rsid w:val="00296C66"/>
    <w:rsid w:val="00296CF2"/>
    <w:rsid w:val="00296EBE"/>
    <w:rsid w:val="002974E3"/>
    <w:rsid w:val="002A0827"/>
    <w:rsid w:val="002A084B"/>
    <w:rsid w:val="002A1260"/>
    <w:rsid w:val="002A1589"/>
    <w:rsid w:val="002A1608"/>
    <w:rsid w:val="002A16D8"/>
    <w:rsid w:val="002A25DC"/>
    <w:rsid w:val="002A355E"/>
    <w:rsid w:val="002A3AAB"/>
    <w:rsid w:val="002A4CEA"/>
    <w:rsid w:val="002A5977"/>
    <w:rsid w:val="002A5A13"/>
    <w:rsid w:val="002A757F"/>
    <w:rsid w:val="002A7F44"/>
    <w:rsid w:val="002B0C40"/>
    <w:rsid w:val="002B1966"/>
    <w:rsid w:val="002B23E3"/>
    <w:rsid w:val="002B4508"/>
    <w:rsid w:val="002B468D"/>
    <w:rsid w:val="002B5779"/>
    <w:rsid w:val="002B7332"/>
    <w:rsid w:val="002B7F51"/>
    <w:rsid w:val="002C09E7"/>
    <w:rsid w:val="002C2198"/>
    <w:rsid w:val="002C3F07"/>
    <w:rsid w:val="002C5278"/>
    <w:rsid w:val="002C7EBB"/>
    <w:rsid w:val="002D06C1"/>
    <w:rsid w:val="002D42B5"/>
    <w:rsid w:val="002D4F1A"/>
    <w:rsid w:val="002D6DA6"/>
    <w:rsid w:val="002D6EC6"/>
    <w:rsid w:val="002D79AC"/>
    <w:rsid w:val="002E039D"/>
    <w:rsid w:val="002E1D36"/>
    <w:rsid w:val="002E4D5A"/>
    <w:rsid w:val="002E6326"/>
    <w:rsid w:val="002F30E0"/>
    <w:rsid w:val="002F35E4"/>
    <w:rsid w:val="002F3730"/>
    <w:rsid w:val="002F38E1"/>
    <w:rsid w:val="002F5E2B"/>
    <w:rsid w:val="002F7AF6"/>
    <w:rsid w:val="00300E63"/>
    <w:rsid w:val="00302F5F"/>
    <w:rsid w:val="0030441D"/>
    <w:rsid w:val="00306063"/>
    <w:rsid w:val="00313B85"/>
    <w:rsid w:val="00317988"/>
    <w:rsid w:val="003221B4"/>
    <w:rsid w:val="00322E62"/>
    <w:rsid w:val="00324EDD"/>
    <w:rsid w:val="003331E4"/>
    <w:rsid w:val="00336C64"/>
    <w:rsid w:val="00337162"/>
    <w:rsid w:val="003376FC"/>
    <w:rsid w:val="003417F6"/>
    <w:rsid w:val="0034194F"/>
    <w:rsid w:val="00342DB8"/>
    <w:rsid w:val="00344605"/>
    <w:rsid w:val="003474AA"/>
    <w:rsid w:val="00350D1D"/>
    <w:rsid w:val="00351901"/>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5EA9"/>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C010C"/>
    <w:rsid w:val="003C0A6C"/>
    <w:rsid w:val="003C2859"/>
    <w:rsid w:val="003C5A43"/>
    <w:rsid w:val="003D0519"/>
    <w:rsid w:val="003D0FF6"/>
    <w:rsid w:val="003D262C"/>
    <w:rsid w:val="003D6789"/>
    <w:rsid w:val="003D6D61"/>
    <w:rsid w:val="003D7B19"/>
    <w:rsid w:val="003E091D"/>
    <w:rsid w:val="003E1C53"/>
    <w:rsid w:val="003E2399"/>
    <w:rsid w:val="003E2A69"/>
    <w:rsid w:val="003E2D49"/>
    <w:rsid w:val="003E2FD4"/>
    <w:rsid w:val="003E31F3"/>
    <w:rsid w:val="003E49F6"/>
    <w:rsid w:val="003F0841"/>
    <w:rsid w:val="003F23D3"/>
    <w:rsid w:val="003F3F08"/>
    <w:rsid w:val="003F49F1"/>
    <w:rsid w:val="003F6272"/>
    <w:rsid w:val="003F72A3"/>
    <w:rsid w:val="00400E72"/>
    <w:rsid w:val="00401053"/>
    <w:rsid w:val="00401400"/>
    <w:rsid w:val="00404869"/>
    <w:rsid w:val="00405884"/>
    <w:rsid w:val="00407D39"/>
    <w:rsid w:val="0041477A"/>
    <w:rsid w:val="004167A3"/>
    <w:rsid w:val="00424F39"/>
    <w:rsid w:val="00432DAA"/>
    <w:rsid w:val="00434305"/>
    <w:rsid w:val="00435DF7"/>
    <w:rsid w:val="0044083F"/>
    <w:rsid w:val="00441AE7"/>
    <w:rsid w:val="00445574"/>
    <w:rsid w:val="004467FB"/>
    <w:rsid w:val="0045032C"/>
    <w:rsid w:val="00452D6B"/>
    <w:rsid w:val="00454265"/>
    <w:rsid w:val="00454484"/>
    <w:rsid w:val="004548A1"/>
    <w:rsid w:val="0045517B"/>
    <w:rsid w:val="004563CD"/>
    <w:rsid w:val="00463B77"/>
    <w:rsid w:val="00463C7B"/>
    <w:rsid w:val="00463F02"/>
    <w:rsid w:val="004644A6"/>
    <w:rsid w:val="004659BD"/>
    <w:rsid w:val="004702A0"/>
    <w:rsid w:val="00470775"/>
    <w:rsid w:val="004715BD"/>
    <w:rsid w:val="004745F4"/>
    <w:rsid w:val="004746B1"/>
    <w:rsid w:val="0047583F"/>
    <w:rsid w:val="00484936"/>
    <w:rsid w:val="00485C89"/>
    <w:rsid w:val="00486331"/>
    <w:rsid w:val="00486BE3"/>
    <w:rsid w:val="004873D7"/>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A91"/>
    <w:rsid w:val="004C7E9D"/>
    <w:rsid w:val="004C7F67"/>
    <w:rsid w:val="004D05B0"/>
    <w:rsid w:val="004D076D"/>
    <w:rsid w:val="004D0EF1"/>
    <w:rsid w:val="004D189E"/>
    <w:rsid w:val="004D2253"/>
    <w:rsid w:val="004D425F"/>
    <w:rsid w:val="004D4406"/>
    <w:rsid w:val="004D5FA4"/>
    <w:rsid w:val="004D7C42"/>
    <w:rsid w:val="004E0465"/>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4677"/>
    <w:rsid w:val="00516088"/>
    <w:rsid w:val="00516B0B"/>
    <w:rsid w:val="005207F4"/>
    <w:rsid w:val="00520B67"/>
    <w:rsid w:val="005220EC"/>
    <w:rsid w:val="00523F95"/>
    <w:rsid w:val="00524D65"/>
    <w:rsid w:val="00525B16"/>
    <w:rsid w:val="00533D04"/>
    <w:rsid w:val="00534804"/>
    <w:rsid w:val="00534BDF"/>
    <w:rsid w:val="005353E7"/>
    <w:rsid w:val="005354EA"/>
    <w:rsid w:val="00535EC4"/>
    <w:rsid w:val="00535ED9"/>
    <w:rsid w:val="0053692B"/>
    <w:rsid w:val="00541853"/>
    <w:rsid w:val="00543BDA"/>
    <w:rsid w:val="005441CC"/>
    <w:rsid w:val="00544737"/>
    <w:rsid w:val="005479DA"/>
    <w:rsid w:val="00547BCC"/>
    <w:rsid w:val="0055013B"/>
    <w:rsid w:val="00551F6F"/>
    <w:rsid w:val="00555044"/>
    <w:rsid w:val="00561475"/>
    <w:rsid w:val="0056487B"/>
    <w:rsid w:val="00564FB9"/>
    <w:rsid w:val="00565579"/>
    <w:rsid w:val="005705B5"/>
    <w:rsid w:val="00573D9E"/>
    <w:rsid w:val="005801E3"/>
    <w:rsid w:val="00581802"/>
    <w:rsid w:val="00582158"/>
    <w:rsid w:val="005836A8"/>
    <w:rsid w:val="0058409C"/>
    <w:rsid w:val="00584262"/>
    <w:rsid w:val="00586630"/>
    <w:rsid w:val="00587ADD"/>
    <w:rsid w:val="00593544"/>
    <w:rsid w:val="00596160"/>
    <w:rsid w:val="005966E2"/>
    <w:rsid w:val="00596FF6"/>
    <w:rsid w:val="00597007"/>
    <w:rsid w:val="005A0966"/>
    <w:rsid w:val="005A11B7"/>
    <w:rsid w:val="005A260B"/>
    <w:rsid w:val="005A2E5C"/>
    <w:rsid w:val="005A4A1B"/>
    <w:rsid w:val="005A7830"/>
    <w:rsid w:val="005A7FCE"/>
    <w:rsid w:val="005B0F3F"/>
    <w:rsid w:val="005B1274"/>
    <w:rsid w:val="005B4903"/>
    <w:rsid w:val="005B51CE"/>
    <w:rsid w:val="005B5885"/>
    <w:rsid w:val="005B5CD7"/>
    <w:rsid w:val="005B6CF6"/>
    <w:rsid w:val="005B7422"/>
    <w:rsid w:val="005C05F1"/>
    <w:rsid w:val="005C29B8"/>
    <w:rsid w:val="005C5DCE"/>
    <w:rsid w:val="005C5F21"/>
    <w:rsid w:val="005C7156"/>
    <w:rsid w:val="005D0C75"/>
    <w:rsid w:val="005D1E63"/>
    <w:rsid w:val="005D4171"/>
    <w:rsid w:val="005D6A95"/>
    <w:rsid w:val="005D6B2C"/>
    <w:rsid w:val="005D6D9C"/>
    <w:rsid w:val="005E178E"/>
    <w:rsid w:val="005E2335"/>
    <w:rsid w:val="005E34CA"/>
    <w:rsid w:val="005E3C18"/>
    <w:rsid w:val="005E4B82"/>
    <w:rsid w:val="005E6318"/>
    <w:rsid w:val="005E6812"/>
    <w:rsid w:val="005E7829"/>
    <w:rsid w:val="005E7881"/>
    <w:rsid w:val="005E78E0"/>
    <w:rsid w:val="005F0C68"/>
    <w:rsid w:val="005F0D9C"/>
    <w:rsid w:val="005F284E"/>
    <w:rsid w:val="006015CE"/>
    <w:rsid w:val="00604784"/>
    <w:rsid w:val="00606419"/>
    <w:rsid w:val="00607D29"/>
    <w:rsid w:val="00612952"/>
    <w:rsid w:val="00614CC1"/>
    <w:rsid w:val="00615A9D"/>
    <w:rsid w:val="00617387"/>
    <w:rsid w:val="006252D8"/>
    <w:rsid w:val="006259BC"/>
    <w:rsid w:val="0062636B"/>
    <w:rsid w:val="00630780"/>
    <w:rsid w:val="00632182"/>
    <w:rsid w:val="00632AE0"/>
    <w:rsid w:val="00633C17"/>
    <w:rsid w:val="00636E3E"/>
    <w:rsid w:val="006379F7"/>
    <w:rsid w:val="00637E4D"/>
    <w:rsid w:val="00640620"/>
    <w:rsid w:val="00641A1F"/>
    <w:rsid w:val="0064528D"/>
    <w:rsid w:val="00645904"/>
    <w:rsid w:val="006477BF"/>
    <w:rsid w:val="00651ACB"/>
    <w:rsid w:val="00651C47"/>
    <w:rsid w:val="00652AB2"/>
    <w:rsid w:val="00653EF7"/>
    <w:rsid w:val="00654CDA"/>
    <w:rsid w:val="00654EC0"/>
    <w:rsid w:val="0065525B"/>
    <w:rsid w:val="00655D4F"/>
    <w:rsid w:val="00661589"/>
    <w:rsid w:val="006640E5"/>
    <w:rsid w:val="006646F1"/>
    <w:rsid w:val="00664929"/>
    <w:rsid w:val="00664F62"/>
    <w:rsid w:val="006655E1"/>
    <w:rsid w:val="00666790"/>
    <w:rsid w:val="0067072F"/>
    <w:rsid w:val="00672060"/>
    <w:rsid w:val="00672BFD"/>
    <w:rsid w:val="006767C7"/>
    <w:rsid w:val="006770F4"/>
    <w:rsid w:val="00677A84"/>
    <w:rsid w:val="0068026D"/>
    <w:rsid w:val="00680A27"/>
    <w:rsid w:val="006816A4"/>
    <w:rsid w:val="006819B8"/>
    <w:rsid w:val="006840A6"/>
    <w:rsid w:val="006850CD"/>
    <w:rsid w:val="00685AAB"/>
    <w:rsid w:val="0068777D"/>
    <w:rsid w:val="006966D9"/>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E1294"/>
    <w:rsid w:val="006F03A8"/>
    <w:rsid w:val="006F126C"/>
    <w:rsid w:val="006F2ACA"/>
    <w:rsid w:val="006F2ADC"/>
    <w:rsid w:val="006F2BFE"/>
    <w:rsid w:val="006F31E9"/>
    <w:rsid w:val="006F56E5"/>
    <w:rsid w:val="006F6284"/>
    <w:rsid w:val="007002C5"/>
    <w:rsid w:val="0070348B"/>
    <w:rsid w:val="00704387"/>
    <w:rsid w:val="00707669"/>
    <w:rsid w:val="007118FA"/>
    <w:rsid w:val="00711CBA"/>
    <w:rsid w:val="00711FB5"/>
    <w:rsid w:val="00712A01"/>
    <w:rsid w:val="00714F58"/>
    <w:rsid w:val="00722FBF"/>
    <w:rsid w:val="00722FC2"/>
    <w:rsid w:val="007233DD"/>
    <w:rsid w:val="00725949"/>
    <w:rsid w:val="00727FA2"/>
    <w:rsid w:val="007304A2"/>
    <w:rsid w:val="007322D9"/>
    <w:rsid w:val="00732BC0"/>
    <w:rsid w:val="00732F4E"/>
    <w:rsid w:val="0073720F"/>
    <w:rsid w:val="00737796"/>
    <w:rsid w:val="0074165C"/>
    <w:rsid w:val="00742C35"/>
    <w:rsid w:val="007432CA"/>
    <w:rsid w:val="007434CF"/>
    <w:rsid w:val="00743817"/>
    <w:rsid w:val="007439EB"/>
    <w:rsid w:val="00743CB4"/>
    <w:rsid w:val="00743F0A"/>
    <w:rsid w:val="007444E8"/>
    <w:rsid w:val="0074548E"/>
    <w:rsid w:val="00745773"/>
    <w:rsid w:val="00746800"/>
    <w:rsid w:val="00747CF0"/>
    <w:rsid w:val="007501A8"/>
    <w:rsid w:val="00750EE1"/>
    <w:rsid w:val="00752B4D"/>
    <w:rsid w:val="00755402"/>
    <w:rsid w:val="00756B26"/>
    <w:rsid w:val="00756EDF"/>
    <w:rsid w:val="00760CE4"/>
    <w:rsid w:val="00765C43"/>
    <w:rsid w:val="00765EFB"/>
    <w:rsid w:val="00766F28"/>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3076"/>
    <w:rsid w:val="007C4593"/>
    <w:rsid w:val="007C477E"/>
    <w:rsid w:val="007C5309"/>
    <w:rsid w:val="007C6069"/>
    <w:rsid w:val="007D06C4"/>
    <w:rsid w:val="007D1352"/>
    <w:rsid w:val="007D2508"/>
    <w:rsid w:val="007D346A"/>
    <w:rsid w:val="007D6518"/>
    <w:rsid w:val="007D76BD"/>
    <w:rsid w:val="007E0169"/>
    <w:rsid w:val="007E0BF1"/>
    <w:rsid w:val="007E0D02"/>
    <w:rsid w:val="007E258B"/>
    <w:rsid w:val="007F0ED8"/>
    <w:rsid w:val="007F0F63"/>
    <w:rsid w:val="007F3748"/>
    <w:rsid w:val="007F75CE"/>
    <w:rsid w:val="008013A4"/>
    <w:rsid w:val="008027CE"/>
    <w:rsid w:val="00802F42"/>
    <w:rsid w:val="00804383"/>
    <w:rsid w:val="00804BB7"/>
    <w:rsid w:val="00810257"/>
    <w:rsid w:val="008104F5"/>
    <w:rsid w:val="00811072"/>
    <w:rsid w:val="00811369"/>
    <w:rsid w:val="00813EDB"/>
    <w:rsid w:val="00815419"/>
    <w:rsid w:val="008163C8"/>
    <w:rsid w:val="008164A1"/>
    <w:rsid w:val="008165F0"/>
    <w:rsid w:val="00817325"/>
    <w:rsid w:val="008209E6"/>
    <w:rsid w:val="00823303"/>
    <w:rsid w:val="008233B2"/>
    <w:rsid w:val="00823A9F"/>
    <w:rsid w:val="00823C85"/>
    <w:rsid w:val="00825138"/>
    <w:rsid w:val="008269DD"/>
    <w:rsid w:val="00826AC7"/>
    <w:rsid w:val="00830621"/>
    <w:rsid w:val="0083348C"/>
    <w:rsid w:val="008373D3"/>
    <w:rsid w:val="00840617"/>
    <w:rsid w:val="008427FA"/>
    <w:rsid w:val="00842A47"/>
    <w:rsid w:val="00843C13"/>
    <w:rsid w:val="00844CF7"/>
    <w:rsid w:val="008454F8"/>
    <w:rsid w:val="0085173A"/>
    <w:rsid w:val="00851876"/>
    <w:rsid w:val="00853E01"/>
    <w:rsid w:val="00854343"/>
    <w:rsid w:val="00860297"/>
    <w:rsid w:val="008603CE"/>
    <w:rsid w:val="008620FC"/>
    <w:rsid w:val="008627A5"/>
    <w:rsid w:val="00863E05"/>
    <w:rsid w:val="0086431E"/>
    <w:rsid w:val="008643E3"/>
    <w:rsid w:val="00865ACA"/>
    <w:rsid w:val="00865D28"/>
    <w:rsid w:val="00865F85"/>
    <w:rsid w:val="00866805"/>
    <w:rsid w:val="00867C10"/>
    <w:rsid w:val="00870439"/>
    <w:rsid w:val="00870DA1"/>
    <w:rsid w:val="00882B12"/>
    <w:rsid w:val="00883F93"/>
    <w:rsid w:val="00884DB3"/>
    <w:rsid w:val="00885A9D"/>
    <w:rsid w:val="008864F6"/>
    <w:rsid w:val="0089049D"/>
    <w:rsid w:val="008928C9"/>
    <w:rsid w:val="008938DC"/>
    <w:rsid w:val="00893FD1"/>
    <w:rsid w:val="00894836"/>
    <w:rsid w:val="00895172"/>
    <w:rsid w:val="00895680"/>
    <w:rsid w:val="008968CF"/>
    <w:rsid w:val="00896DFF"/>
    <w:rsid w:val="0089762C"/>
    <w:rsid w:val="008A1893"/>
    <w:rsid w:val="008A26F5"/>
    <w:rsid w:val="008A51AF"/>
    <w:rsid w:val="008A769A"/>
    <w:rsid w:val="008B0C9C"/>
    <w:rsid w:val="008B166D"/>
    <w:rsid w:val="008B17F4"/>
    <w:rsid w:val="008B3615"/>
    <w:rsid w:val="008B4AC4"/>
    <w:rsid w:val="008B50C8"/>
    <w:rsid w:val="008B5281"/>
    <w:rsid w:val="008B7E05"/>
    <w:rsid w:val="008C1797"/>
    <w:rsid w:val="008C219C"/>
    <w:rsid w:val="008C261D"/>
    <w:rsid w:val="008C320F"/>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468"/>
    <w:rsid w:val="008E4BB6"/>
    <w:rsid w:val="008E5518"/>
    <w:rsid w:val="008E6A84"/>
    <w:rsid w:val="008F0CDC"/>
    <w:rsid w:val="008F1489"/>
    <w:rsid w:val="008F17A3"/>
    <w:rsid w:val="008F1ED3"/>
    <w:rsid w:val="008F4C29"/>
    <w:rsid w:val="008F53DC"/>
    <w:rsid w:val="008F58DC"/>
    <w:rsid w:val="008F70BD"/>
    <w:rsid w:val="008F788F"/>
    <w:rsid w:val="008F7EA2"/>
    <w:rsid w:val="00902722"/>
    <w:rsid w:val="009027BC"/>
    <w:rsid w:val="009062E6"/>
    <w:rsid w:val="00911AF6"/>
    <w:rsid w:val="00911BE5"/>
    <w:rsid w:val="00913CA9"/>
    <w:rsid w:val="009145AE"/>
    <w:rsid w:val="009146CE"/>
    <w:rsid w:val="00914CA7"/>
    <w:rsid w:val="00915C3E"/>
    <w:rsid w:val="009161A8"/>
    <w:rsid w:val="009166A6"/>
    <w:rsid w:val="009245F5"/>
    <w:rsid w:val="009249EC"/>
    <w:rsid w:val="009273B3"/>
    <w:rsid w:val="009305B5"/>
    <w:rsid w:val="00934489"/>
    <w:rsid w:val="00941FA3"/>
    <w:rsid w:val="009429D5"/>
    <w:rsid w:val="00942BF1"/>
    <w:rsid w:val="009448D0"/>
    <w:rsid w:val="00945180"/>
    <w:rsid w:val="00945428"/>
    <w:rsid w:val="0094607B"/>
    <w:rsid w:val="00953604"/>
    <w:rsid w:val="0095496B"/>
    <w:rsid w:val="009568B4"/>
    <w:rsid w:val="009610DC"/>
    <w:rsid w:val="00961490"/>
    <w:rsid w:val="0096381A"/>
    <w:rsid w:val="00965E04"/>
    <w:rsid w:val="009674AD"/>
    <w:rsid w:val="00967797"/>
    <w:rsid w:val="00970CDC"/>
    <w:rsid w:val="00972058"/>
    <w:rsid w:val="00977010"/>
    <w:rsid w:val="00977D02"/>
    <w:rsid w:val="009809BB"/>
    <w:rsid w:val="0098364B"/>
    <w:rsid w:val="00985DF0"/>
    <w:rsid w:val="00990593"/>
    <w:rsid w:val="009911AF"/>
    <w:rsid w:val="00991875"/>
    <w:rsid w:val="00991F92"/>
    <w:rsid w:val="00992985"/>
    <w:rsid w:val="00993889"/>
    <w:rsid w:val="00994782"/>
    <w:rsid w:val="0099551B"/>
    <w:rsid w:val="0099778A"/>
    <w:rsid w:val="00997BF1"/>
    <w:rsid w:val="009A089C"/>
    <w:rsid w:val="009A118E"/>
    <w:rsid w:val="009A21CD"/>
    <w:rsid w:val="009A278C"/>
    <w:rsid w:val="009A2BC2"/>
    <w:rsid w:val="009A42C1"/>
    <w:rsid w:val="009A5429"/>
    <w:rsid w:val="009A72AD"/>
    <w:rsid w:val="009A74E4"/>
    <w:rsid w:val="009B09E0"/>
    <w:rsid w:val="009B0BC5"/>
    <w:rsid w:val="009B1247"/>
    <w:rsid w:val="009B6029"/>
    <w:rsid w:val="009B6464"/>
    <w:rsid w:val="009B6971"/>
    <w:rsid w:val="009B70D5"/>
    <w:rsid w:val="009C27F1"/>
    <w:rsid w:val="009C3152"/>
    <w:rsid w:val="009C4CFA"/>
    <w:rsid w:val="009C5070"/>
    <w:rsid w:val="009D112C"/>
    <w:rsid w:val="009D47FA"/>
    <w:rsid w:val="009D50D2"/>
    <w:rsid w:val="009D6BCA"/>
    <w:rsid w:val="009D72B9"/>
    <w:rsid w:val="009E0F62"/>
    <w:rsid w:val="009E1848"/>
    <w:rsid w:val="009E47D9"/>
    <w:rsid w:val="009E4A58"/>
    <w:rsid w:val="009E5A2D"/>
    <w:rsid w:val="009E5AB2"/>
    <w:rsid w:val="009E6219"/>
    <w:rsid w:val="009F03B3"/>
    <w:rsid w:val="00A01757"/>
    <w:rsid w:val="00A01D09"/>
    <w:rsid w:val="00A028C0"/>
    <w:rsid w:val="00A02BAE"/>
    <w:rsid w:val="00A05AA6"/>
    <w:rsid w:val="00A06A36"/>
    <w:rsid w:val="00A06A6B"/>
    <w:rsid w:val="00A07E47"/>
    <w:rsid w:val="00A129D0"/>
    <w:rsid w:val="00A12C33"/>
    <w:rsid w:val="00A138BA"/>
    <w:rsid w:val="00A14C8E"/>
    <w:rsid w:val="00A153D9"/>
    <w:rsid w:val="00A15F09"/>
    <w:rsid w:val="00A169B6"/>
    <w:rsid w:val="00A2106C"/>
    <w:rsid w:val="00A2271D"/>
    <w:rsid w:val="00A237D5"/>
    <w:rsid w:val="00A26DA1"/>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06D2"/>
    <w:rsid w:val="00A55BD6"/>
    <w:rsid w:val="00A55D50"/>
    <w:rsid w:val="00A57142"/>
    <w:rsid w:val="00A61D48"/>
    <w:rsid w:val="00A648CD"/>
    <w:rsid w:val="00A6537A"/>
    <w:rsid w:val="00A67866"/>
    <w:rsid w:val="00A70B07"/>
    <w:rsid w:val="00A723F8"/>
    <w:rsid w:val="00A77CCB"/>
    <w:rsid w:val="00A83D8D"/>
    <w:rsid w:val="00A83E19"/>
    <w:rsid w:val="00A8446B"/>
    <w:rsid w:val="00A8473F"/>
    <w:rsid w:val="00A85AD2"/>
    <w:rsid w:val="00A862D6"/>
    <w:rsid w:val="00A8715E"/>
    <w:rsid w:val="00A87647"/>
    <w:rsid w:val="00A9295B"/>
    <w:rsid w:val="00A93B09"/>
    <w:rsid w:val="00A95252"/>
    <w:rsid w:val="00A952D7"/>
    <w:rsid w:val="00A963F7"/>
    <w:rsid w:val="00A96AD8"/>
    <w:rsid w:val="00AA052C"/>
    <w:rsid w:val="00AA0741"/>
    <w:rsid w:val="00AA1E45"/>
    <w:rsid w:val="00AA2C22"/>
    <w:rsid w:val="00AA30E6"/>
    <w:rsid w:val="00AA3151"/>
    <w:rsid w:val="00AA4286"/>
    <w:rsid w:val="00AA456B"/>
    <w:rsid w:val="00AA4CD8"/>
    <w:rsid w:val="00AA57F5"/>
    <w:rsid w:val="00AA672E"/>
    <w:rsid w:val="00AA6EC9"/>
    <w:rsid w:val="00AB3746"/>
    <w:rsid w:val="00AB6309"/>
    <w:rsid w:val="00AB6C5F"/>
    <w:rsid w:val="00AB7129"/>
    <w:rsid w:val="00AC27A6"/>
    <w:rsid w:val="00AC30F7"/>
    <w:rsid w:val="00AC3A5A"/>
    <w:rsid w:val="00AC4D95"/>
    <w:rsid w:val="00AC58DA"/>
    <w:rsid w:val="00AC5DF4"/>
    <w:rsid w:val="00AD0401"/>
    <w:rsid w:val="00AD0AEF"/>
    <w:rsid w:val="00AD11B7"/>
    <w:rsid w:val="00AD1A94"/>
    <w:rsid w:val="00AD1C05"/>
    <w:rsid w:val="00AD4126"/>
    <w:rsid w:val="00AD421C"/>
    <w:rsid w:val="00AD44FA"/>
    <w:rsid w:val="00AD5D89"/>
    <w:rsid w:val="00AD6A4D"/>
    <w:rsid w:val="00AE070A"/>
    <w:rsid w:val="00AE101C"/>
    <w:rsid w:val="00AE2052"/>
    <w:rsid w:val="00AE232F"/>
    <w:rsid w:val="00AE5EB4"/>
    <w:rsid w:val="00AF0C18"/>
    <w:rsid w:val="00AF1BCC"/>
    <w:rsid w:val="00AF47C5"/>
    <w:rsid w:val="00AF5398"/>
    <w:rsid w:val="00B02BCD"/>
    <w:rsid w:val="00B049AF"/>
    <w:rsid w:val="00B06AD6"/>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37BDA"/>
    <w:rsid w:val="00B4346D"/>
    <w:rsid w:val="00B440F4"/>
    <w:rsid w:val="00B44432"/>
    <w:rsid w:val="00B447A5"/>
    <w:rsid w:val="00B4654C"/>
    <w:rsid w:val="00B47293"/>
    <w:rsid w:val="00B50E50"/>
    <w:rsid w:val="00B52120"/>
    <w:rsid w:val="00B54ABC"/>
    <w:rsid w:val="00B56FBE"/>
    <w:rsid w:val="00B62B58"/>
    <w:rsid w:val="00B63370"/>
    <w:rsid w:val="00B65149"/>
    <w:rsid w:val="00B66567"/>
    <w:rsid w:val="00B66F52"/>
    <w:rsid w:val="00B66FE5"/>
    <w:rsid w:val="00B67BFE"/>
    <w:rsid w:val="00B716AB"/>
    <w:rsid w:val="00B72880"/>
    <w:rsid w:val="00B74159"/>
    <w:rsid w:val="00B758BF"/>
    <w:rsid w:val="00B82692"/>
    <w:rsid w:val="00B827A6"/>
    <w:rsid w:val="00B831CE"/>
    <w:rsid w:val="00B86677"/>
    <w:rsid w:val="00B87131"/>
    <w:rsid w:val="00B90378"/>
    <w:rsid w:val="00B91B0E"/>
    <w:rsid w:val="00B939B1"/>
    <w:rsid w:val="00B96D40"/>
    <w:rsid w:val="00B97386"/>
    <w:rsid w:val="00B978DB"/>
    <w:rsid w:val="00BA18A2"/>
    <w:rsid w:val="00BA263B"/>
    <w:rsid w:val="00BA42B2"/>
    <w:rsid w:val="00BA58D4"/>
    <w:rsid w:val="00BA5B9E"/>
    <w:rsid w:val="00BA7C9A"/>
    <w:rsid w:val="00BB5F8F"/>
    <w:rsid w:val="00BB657A"/>
    <w:rsid w:val="00BC1A4E"/>
    <w:rsid w:val="00BC5DC7"/>
    <w:rsid w:val="00BC6B41"/>
    <w:rsid w:val="00BC6B8B"/>
    <w:rsid w:val="00BC73D8"/>
    <w:rsid w:val="00BD52D7"/>
    <w:rsid w:val="00BD5AD2"/>
    <w:rsid w:val="00BD6152"/>
    <w:rsid w:val="00BE18F7"/>
    <w:rsid w:val="00BE22F3"/>
    <w:rsid w:val="00BE5B52"/>
    <w:rsid w:val="00BE7B8D"/>
    <w:rsid w:val="00BF0993"/>
    <w:rsid w:val="00BF10A9"/>
    <w:rsid w:val="00BF1703"/>
    <w:rsid w:val="00BF231C"/>
    <w:rsid w:val="00BF51E5"/>
    <w:rsid w:val="00BF74A6"/>
    <w:rsid w:val="00BF7718"/>
    <w:rsid w:val="00C006DC"/>
    <w:rsid w:val="00C013AD"/>
    <w:rsid w:val="00C020FB"/>
    <w:rsid w:val="00C04904"/>
    <w:rsid w:val="00C056B3"/>
    <w:rsid w:val="00C103E5"/>
    <w:rsid w:val="00C11997"/>
    <w:rsid w:val="00C13319"/>
    <w:rsid w:val="00C13EE9"/>
    <w:rsid w:val="00C205C6"/>
    <w:rsid w:val="00C21540"/>
    <w:rsid w:val="00C21906"/>
    <w:rsid w:val="00C21BFA"/>
    <w:rsid w:val="00C249A2"/>
    <w:rsid w:val="00C24C8D"/>
    <w:rsid w:val="00C25B55"/>
    <w:rsid w:val="00C25FE2"/>
    <w:rsid w:val="00C260F4"/>
    <w:rsid w:val="00C26257"/>
    <w:rsid w:val="00C26B53"/>
    <w:rsid w:val="00C279B2"/>
    <w:rsid w:val="00C33E50"/>
    <w:rsid w:val="00C34C20"/>
    <w:rsid w:val="00C35A3E"/>
    <w:rsid w:val="00C40923"/>
    <w:rsid w:val="00C42130"/>
    <w:rsid w:val="00C423A4"/>
    <w:rsid w:val="00C44BF5"/>
    <w:rsid w:val="00C521D6"/>
    <w:rsid w:val="00C55232"/>
    <w:rsid w:val="00C553A4"/>
    <w:rsid w:val="00C55A06"/>
    <w:rsid w:val="00C55D03"/>
    <w:rsid w:val="00C601BC"/>
    <w:rsid w:val="00C6329F"/>
    <w:rsid w:val="00C63340"/>
    <w:rsid w:val="00C643F9"/>
    <w:rsid w:val="00C64AA0"/>
    <w:rsid w:val="00C64E95"/>
    <w:rsid w:val="00C71372"/>
    <w:rsid w:val="00C72410"/>
    <w:rsid w:val="00C7287F"/>
    <w:rsid w:val="00C776A9"/>
    <w:rsid w:val="00C80CB8"/>
    <w:rsid w:val="00C819F8"/>
    <w:rsid w:val="00C8248C"/>
    <w:rsid w:val="00C84E33"/>
    <w:rsid w:val="00C86D6F"/>
    <w:rsid w:val="00C905FC"/>
    <w:rsid w:val="00C92D03"/>
    <w:rsid w:val="00C9319C"/>
    <w:rsid w:val="00C9435D"/>
    <w:rsid w:val="00C96741"/>
    <w:rsid w:val="00CA054C"/>
    <w:rsid w:val="00CA0C99"/>
    <w:rsid w:val="00CA2D1B"/>
    <w:rsid w:val="00CA662A"/>
    <w:rsid w:val="00CA7AFD"/>
    <w:rsid w:val="00CA7C3C"/>
    <w:rsid w:val="00CB0189"/>
    <w:rsid w:val="00CB0BA2"/>
    <w:rsid w:val="00CB112A"/>
    <w:rsid w:val="00CB1A42"/>
    <w:rsid w:val="00CB1B0C"/>
    <w:rsid w:val="00CB2C0B"/>
    <w:rsid w:val="00CB517D"/>
    <w:rsid w:val="00CC0228"/>
    <w:rsid w:val="00CC038D"/>
    <w:rsid w:val="00CC39FF"/>
    <w:rsid w:val="00CC3C2F"/>
    <w:rsid w:val="00CC4846"/>
    <w:rsid w:val="00CC4AC8"/>
    <w:rsid w:val="00CC5233"/>
    <w:rsid w:val="00CC5DE6"/>
    <w:rsid w:val="00CC6E4E"/>
    <w:rsid w:val="00CC6FE8"/>
    <w:rsid w:val="00CC7202"/>
    <w:rsid w:val="00CD2808"/>
    <w:rsid w:val="00CD28BF"/>
    <w:rsid w:val="00CD4092"/>
    <w:rsid w:val="00CD4A20"/>
    <w:rsid w:val="00CD50A1"/>
    <w:rsid w:val="00CD519E"/>
    <w:rsid w:val="00CD5EEF"/>
    <w:rsid w:val="00CD68B8"/>
    <w:rsid w:val="00CE0C4F"/>
    <w:rsid w:val="00CE2D5E"/>
    <w:rsid w:val="00CE30EA"/>
    <w:rsid w:val="00CF048A"/>
    <w:rsid w:val="00CF0A83"/>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3C40"/>
    <w:rsid w:val="00D4514F"/>
    <w:rsid w:val="00D451E2"/>
    <w:rsid w:val="00D45E89"/>
    <w:rsid w:val="00D45E8D"/>
    <w:rsid w:val="00D466AE"/>
    <w:rsid w:val="00D4734F"/>
    <w:rsid w:val="00D51BF3"/>
    <w:rsid w:val="00D54B98"/>
    <w:rsid w:val="00D55318"/>
    <w:rsid w:val="00D56D85"/>
    <w:rsid w:val="00D612F0"/>
    <w:rsid w:val="00D66846"/>
    <w:rsid w:val="00D675FB"/>
    <w:rsid w:val="00D71F25"/>
    <w:rsid w:val="00D77031"/>
    <w:rsid w:val="00D7799C"/>
    <w:rsid w:val="00D81136"/>
    <w:rsid w:val="00D82ED4"/>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917"/>
    <w:rsid w:val="00DB6BCA"/>
    <w:rsid w:val="00DB7113"/>
    <w:rsid w:val="00DC0321"/>
    <w:rsid w:val="00DC3067"/>
    <w:rsid w:val="00DC370B"/>
    <w:rsid w:val="00DC5B90"/>
    <w:rsid w:val="00DC75B4"/>
    <w:rsid w:val="00DD00FF"/>
    <w:rsid w:val="00DD0619"/>
    <w:rsid w:val="00DD07FB"/>
    <w:rsid w:val="00DD25C6"/>
    <w:rsid w:val="00DD4FE5"/>
    <w:rsid w:val="00DD54B0"/>
    <w:rsid w:val="00DD57EE"/>
    <w:rsid w:val="00DD6BCC"/>
    <w:rsid w:val="00DE0A4B"/>
    <w:rsid w:val="00DE2410"/>
    <w:rsid w:val="00DE2939"/>
    <w:rsid w:val="00DE5A8D"/>
    <w:rsid w:val="00DE6E81"/>
    <w:rsid w:val="00DE703F"/>
    <w:rsid w:val="00DE7595"/>
    <w:rsid w:val="00DF184B"/>
    <w:rsid w:val="00DF1961"/>
    <w:rsid w:val="00DF1F40"/>
    <w:rsid w:val="00DF44DE"/>
    <w:rsid w:val="00DF4A10"/>
    <w:rsid w:val="00DF72C4"/>
    <w:rsid w:val="00E01138"/>
    <w:rsid w:val="00E02DFB"/>
    <w:rsid w:val="00E030F9"/>
    <w:rsid w:val="00E0311A"/>
    <w:rsid w:val="00E03138"/>
    <w:rsid w:val="00E06404"/>
    <w:rsid w:val="00E11A85"/>
    <w:rsid w:val="00E12495"/>
    <w:rsid w:val="00E15CCD"/>
    <w:rsid w:val="00E15D9E"/>
    <w:rsid w:val="00E202EF"/>
    <w:rsid w:val="00E210B5"/>
    <w:rsid w:val="00E2552F"/>
    <w:rsid w:val="00E30144"/>
    <w:rsid w:val="00E3137A"/>
    <w:rsid w:val="00E32213"/>
    <w:rsid w:val="00E32CCF"/>
    <w:rsid w:val="00E33542"/>
    <w:rsid w:val="00E34A98"/>
    <w:rsid w:val="00E3559E"/>
    <w:rsid w:val="00E35D1E"/>
    <w:rsid w:val="00E364F9"/>
    <w:rsid w:val="00E365FA"/>
    <w:rsid w:val="00E36789"/>
    <w:rsid w:val="00E44A83"/>
    <w:rsid w:val="00E5003E"/>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169F"/>
    <w:rsid w:val="00E71F63"/>
    <w:rsid w:val="00E74C54"/>
    <w:rsid w:val="00E756F5"/>
    <w:rsid w:val="00E77A03"/>
    <w:rsid w:val="00E80073"/>
    <w:rsid w:val="00E822E8"/>
    <w:rsid w:val="00E82554"/>
    <w:rsid w:val="00E82606"/>
    <w:rsid w:val="00E846C8"/>
    <w:rsid w:val="00E84957"/>
    <w:rsid w:val="00E84A55"/>
    <w:rsid w:val="00E85BFF"/>
    <w:rsid w:val="00E87B3A"/>
    <w:rsid w:val="00E90391"/>
    <w:rsid w:val="00E906C2"/>
    <w:rsid w:val="00E9070B"/>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B7614"/>
    <w:rsid w:val="00EC5359"/>
    <w:rsid w:val="00EC562A"/>
    <w:rsid w:val="00ED067A"/>
    <w:rsid w:val="00ED2B50"/>
    <w:rsid w:val="00EE0350"/>
    <w:rsid w:val="00EE0719"/>
    <w:rsid w:val="00EE0E80"/>
    <w:rsid w:val="00EE613F"/>
    <w:rsid w:val="00EE7295"/>
    <w:rsid w:val="00EE7869"/>
    <w:rsid w:val="00EF054A"/>
    <w:rsid w:val="00EF3235"/>
    <w:rsid w:val="00EF7E72"/>
    <w:rsid w:val="00F01542"/>
    <w:rsid w:val="00F06D37"/>
    <w:rsid w:val="00F07B9D"/>
    <w:rsid w:val="00F10926"/>
    <w:rsid w:val="00F11586"/>
    <w:rsid w:val="00F1183B"/>
    <w:rsid w:val="00F11C9F"/>
    <w:rsid w:val="00F12263"/>
    <w:rsid w:val="00F1409D"/>
    <w:rsid w:val="00F14214"/>
    <w:rsid w:val="00F157A9"/>
    <w:rsid w:val="00F22B03"/>
    <w:rsid w:val="00F25A50"/>
    <w:rsid w:val="00F25BB6"/>
    <w:rsid w:val="00F26B7E"/>
    <w:rsid w:val="00F27A3B"/>
    <w:rsid w:val="00F33817"/>
    <w:rsid w:val="00F3447F"/>
    <w:rsid w:val="00F34E83"/>
    <w:rsid w:val="00F420D5"/>
    <w:rsid w:val="00F451EA"/>
    <w:rsid w:val="00F45447"/>
    <w:rsid w:val="00F456C6"/>
    <w:rsid w:val="00F4577B"/>
    <w:rsid w:val="00F46496"/>
    <w:rsid w:val="00F474D0"/>
    <w:rsid w:val="00F50179"/>
    <w:rsid w:val="00F54025"/>
    <w:rsid w:val="00F56511"/>
    <w:rsid w:val="00F57354"/>
    <w:rsid w:val="00F6194E"/>
    <w:rsid w:val="00F623AC"/>
    <w:rsid w:val="00F6412A"/>
    <w:rsid w:val="00F65893"/>
    <w:rsid w:val="00F66A4A"/>
    <w:rsid w:val="00F71E22"/>
    <w:rsid w:val="00F72142"/>
    <w:rsid w:val="00F72AE7"/>
    <w:rsid w:val="00F77D98"/>
    <w:rsid w:val="00F833BA"/>
    <w:rsid w:val="00F84FD0"/>
    <w:rsid w:val="00F8571A"/>
    <w:rsid w:val="00F859A8"/>
    <w:rsid w:val="00F9108B"/>
    <w:rsid w:val="00F91349"/>
    <w:rsid w:val="00F93A8A"/>
    <w:rsid w:val="00F95248"/>
    <w:rsid w:val="00F956A9"/>
    <w:rsid w:val="00F963ED"/>
    <w:rsid w:val="00F966CF"/>
    <w:rsid w:val="00F96CAE"/>
    <w:rsid w:val="00F97C99"/>
    <w:rsid w:val="00FA662D"/>
    <w:rsid w:val="00FA6730"/>
    <w:rsid w:val="00FA73B1"/>
    <w:rsid w:val="00FA7FA7"/>
    <w:rsid w:val="00FB0CB9"/>
    <w:rsid w:val="00FB45F1"/>
    <w:rsid w:val="00FB4A72"/>
    <w:rsid w:val="00FB54E8"/>
    <w:rsid w:val="00FB5C57"/>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639"/>
    <w:rsid w:val="00FE576A"/>
    <w:rsid w:val="00FE7E79"/>
    <w:rsid w:val="00FF3E7D"/>
    <w:rsid w:val="00FF53DB"/>
    <w:rsid w:val="00FF5B99"/>
    <w:rsid w:val="00FF67F2"/>
    <w:rsid w:val="00FF730C"/>
    <w:rsid w:val="00FF73F4"/>
    <w:rsid w:val="00FF7CE4"/>
    <w:rsid w:val="00FF7E39"/>
    <w:rsid w:val="013303CB"/>
    <w:rsid w:val="014452FA"/>
    <w:rsid w:val="01B64B27"/>
    <w:rsid w:val="01C532E9"/>
    <w:rsid w:val="02765E52"/>
    <w:rsid w:val="02CC117B"/>
    <w:rsid w:val="03E15B68"/>
    <w:rsid w:val="047A5F30"/>
    <w:rsid w:val="049814B9"/>
    <w:rsid w:val="04B74C29"/>
    <w:rsid w:val="04F03C97"/>
    <w:rsid w:val="05141CFE"/>
    <w:rsid w:val="059E7C9C"/>
    <w:rsid w:val="05B70345"/>
    <w:rsid w:val="060D7268"/>
    <w:rsid w:val="066D3E4F"/>
    <w:rsid w:val="068E50FC"/>
    <w:rsid w:val="07100621"/>
    <w:rsid w:val="079960CD"/>
    <w:rsid w:val="089A1325"/>
    <w:rsid w:val="08BC63AB"/>
    <w:rsid w:val="094D790A"/>
    <w:rsid w:val="0A6E5C7C"/>
    <w:rsid w:val="0A716002"/>
    <w:rsid w:val="0B4453CD"/>
    <w:rsid w:val="0B5B3A31"/>
    <w:rsid w:val="0CC5515B"/>
    <w:rsid w:val="0DC80C78"/>
    <w:rsid w:val="0E7321E8"/>
    <w:rsid w:val="0E9670EC"/>
    <w:rsid w:val="0E9D7CB7"/>
    <w:rsid w:val="0EF92BD1"/>
    <w:rsid w:val="0F297ABE"/>
    <w:rsid w:val="0F5420D0"/>
    <w:rsid w:val="0F5578F2"/>
    <w:rsid w:val="100F603B"/>
    <w:rsid w:val="101F0211"/>
    <w:rsid w:val="10EE5935"/>
    <w:rsid w:val="11200679"/>
    <w:rsid w:val="11FF27F2"/>
    <w:rsid w:val="123812E0"/>
    <w:rsid w:val="124F64A1"/>
    <w:rsid w:val="125E40DC"/>
    <w:rsid w:val="12A7643B"/>
    <w:rsid w:val="13785584"/>
    <w:rsid w:val="13CB5FFB"/>
    <w:rsid w:val="13E06DE0"/>
    <w:rsid w:val="13E75C47"/>
    <w:rsid w:val="13E77D22"/>
    <w:rsid w:val="140E061B"/>
    <w:rsid w:val="145D3E07"/>
    <w:rsid w:val="14DE6A97"/>
    <w:rsid w:val="155E4C4D"/>
    <w:rsid w:val="168821B7"/>
    <w:rsid w:val="16F8635C"/>
    <w:rsid w:val="170D5551"/>
    <w:rsid w:val="188744BB"/>
    <w:rsid w:val="18B232E6"/>
    <w:rsid w:val="19DE2475"/>
    <w:rsid w:val="1B2215CC"/>
    <w:rsid w:val="1B9870D9"/>
    <w:rsid w:val="1BF13C9B"/>
    <w:rsid w:val="1C007D40"/>
    <w:rsid w:val="1C297D63"/>
    <w:rsid w:val="1C8E7BC6"/>
    <w:rsid w:val="1D623594"/>
    <w:rsid w:val="1D6923E1"/>
    <w:rsid w:val="202251F5"/>
    <w:rsid w:val="208F215E"/>
    <w:rsid w:val="20E66679"/>
    <w:rsid w:val="20E9246E"/>
    <w:rsid w:val="21C4108C"/>
    <w:rsid w:val="221C2390"/>
    <w:rsid w:val="225C57E4"/>
    <w:rsid w:val="22AE1C1B"/>
    <w:rsid w:val="23985936"/>
    <w:rsid w:val="24422C3A"/>
    <w:rsid w:val="24671D5E"/>
    <w:rsid w:val="24822706"/>
    <w:rsid w:val="24CA7FAC"/>
    <w:rsid w:val="24DA221C"/>
    <w:rsid w:val="25A22934"/>
    <w:rsid w:val="263E265D"/>
    <w:rsid w:val="2670658E"/>
    <w:rsid w:val="26C25919"/>
    <w:rsid w:val="275D4D64"/>
    <w:rsid w:val="279A12BC"/>
    <w:rsid w:val="283D61A0"/>
    <w:rsid w:val="28450DA1"/>
    <w:rsid w:val="2A194C1C"/>
    <w:rsid w:val="2AD968C3"/>
    <w:rsid w:val="2B200583"/>
    <w:rsid w:val="2B5B770D"/>
    <w:rsid w:val="2B85107D"/>
    <w:rsid w:val="2B8B00C6"/>
    <w:rsid w:val="2BB13721"/>
    <w:rsid w:val="2C0E75DC"/>
    <w:rsid w:val="2C351954"/>
    <w:rsid w:val="2CB573F1"/>
    <w:rsid w:val="2E8760E0"/>
    <w:rsid w:val="2EDF2503"/>
    <w:rsid w:val="305D1B42"/>
    <w:rsid w:val="307373A7"/>
    <w:rsid w:val="3106378B"/>
    <w:rsid w:val="320B2F0A"/>
    <w:rsid w:val="321009B5"/>
    <w:rsid w:val="322E7A29"/>
    <w:rsid w:val="32566604"/>
    <w:rsid w:val="34B561E0"/>
    <w:rsid w:val="35521215"/>
    <w:rsid w:val="35970487"/>
    <w:rsid w:val="367E4293"/>
    <w:rsid w:val="369E06DD"/>
    <w:rsid w:val="36AD3816"/>
    <w:rsid w:val="3718335F"/>
    <w:rsid w:val="37C300DE"/>
    <w:rsid w:val="37F24458"/>
    <w:rsid w:val="38867137"/>
    <w:rsid w:val="38A26B77"/>
    <w:rsid w:val="38B253CE"/>
    <w:rsid w:val="39954B62"/>
    <w:rsid w:val="39D63BC2"/>
    <w:rsid w:val="3A092081"/>
    <w:rsid w:val="3A500759"/>
    <w:rsid w:val="3A6366DE"/>
    <w:rsid w:val="3AA12D62"/>
    <w:rsid w:val="3B8A2C26"/>
    <w:rsid w:val="3BD50D31"/>
    <w:rsid w:val="3C221C81"/>
    <w:rsid w:val="3C862210"/>
    <w:rsid w:val="3CD13DD3"/>
    <w:rsid w:val="3D463A20"/>
    <w:rsid w:val="3E5652A9"/>
    <w:rsid w:val="3E9B28E7"/>
    <w:rsid w:val="3EC116FE"/>
    <w:rsid w:val="3F6D7CFF"/>
    <w:rsid w:val="3F7C4554"/>
    <w:rsid w:val="3FFF4331"/>
    <w:rsid w:val="40127877"/>
    <w:rsid w:val="405A40DF"/>
    <w:rsid w:val="41335642"/>
    <w:rsid w:val="417B765E"/>
    <w:rsid w:val="41970AE1"/>
    <w:rsid w:val="43F03412"/>
    <w:rsid w:val="441D78FE"/>
    <w:rsid w:val="441E3AC4"/>
    <w:rsid w:val="44627A06"/>
    <w:rsid w:val="447C21D5"/>
    <w:rsid w:val="44C61F7F"/>
    <w:rsid w:val="44C80894"/>
    <w:rsid w:val="44FC7513"/>
    <w:rsid w:val="4585575A"/>
    <w:rsid w:val="46916381"/>
    <w:rsid w:val="46A96B02"/>
    <w:rsid w:val="46EF1216"/>
    <w:rsid w:val="475951FA"/>
    <w:rsid w:val="48EA3B26"/>
    <w:rsid w:val="496A0A39"/>
    <w:rsid w:val="49794CE7"/>
    <w:rsid w:val="49F31DF0"/>
    <w:rsid w:val="4A2E3F41"/>
    <w:rsid w:val="4A6A4E48"/>
    <w:rsid w:val="4AE12955"/>
    <w:rsid w:val="4B7D6ED4"/>
    <w:rsid w:val="4B976D0C"/>
    <w:rsid w:val="4C25382F"/>
    <w:rsid w:val="4D680D9C"/>
    <w:rsid w:val="4E137D89"/>
    <w:rsid w:val="4EC93573"/>
    <w:rsid w:val="4ED0682A"/>
    <w:rsid w:val="4F0B02F1"/>
    <w:rsid w:val="4FA6442F"/>
    <w:rsid w:val="4FAA119C"/>
    <w:rsid w:val="4FBD1DC4"/>
    <w:rsid w:val="4FE20C9C"/>
    <w:rsid w:val="50607E8B"/>
    <w:rsid w:val="51C31E9D"/>
    <w:rsid w:val="51DD22DD"/>
    <w:rsid w:val="522510AD"/>
    <w:rsid w:val="52380C9B"/>
    <w:rsid w:val="526C31B7"/>
    <w:rsid w:val="52A0261B"/>
    <w:rsid w:val="52E85BEE"/>
    <w:rsid w:val="53564B3D"/>
    <w:rsid w:val="53A373F4"/>
    <w:rsid w:val="54967FBC"/>
    <w:rsid w:val="55006F39"/>
    <w:rsid w:val="55167559"/>
    <w:rsid w:val="556164B9"/>
    <w:rsid w:val="55C43A6D"/>
    <w:rsid w:val="56086120"/>
    <w:rsid w:val="56091A90"/>
    <w:rsid w:val="565D582A"/>
    <w:rsid w:val="56647A0A"/>
    <w:rsid w:val="56711619"/>
    <w:rsid w:val="56FF0ADC"/>
    <w:rsid w:val="571702AF"/>
    <w:rsid w:val="57664CC0"/>
    <w:rsid w:val="57D90B8E"/>
    <w:rsid w:val="58EC0E59"/>
    <w:rsid w:val="59147CC7"/>
    <w:rsid w:val="595C281E"/>
    <w:rsid w:val="59D14D29"/>
    <w:rsid w:val="5A1D0C06"/>
    <w:rsid w:val="5A587092"/>
    <w:rsid w:val="5AEB3E5A"/>
    <w:rsid w:val="5B010DDB"/>
    <w:rsid w:val="5B3255E5"/>
    <w:rsid w:val="5B8C62B2"/>
    <w:rsid w:val="5C205D85"/>
    <w:rsid w:val="5CBC3D00"/>
    <w:rsid w:val="5D6567A1"/>
    <w:rsid w:val="5E564F7B"/>
    <w:rsid w:val="5F9305A6"/>
    <w:rsid w:val="603D5158"/>
    <w:rsid w:val="609D3FA6"/>
    <w:rsid w:val="6170330B"/>
    <w:rsid w:val="61BE4DEC"/>
    <w:rsid w:val="61F30F60"/>
    <w:rsid w:val="623E663D"/>
    <w:rsid w:val="630D4FCF"/>
    <w:rsid w:val="655C5778"/>
    <w:rsid w:val="65AB021F"/>
    <w:rsid w:val="65ED29D9"/>
    <w:rsid w:val="67303293"/>
    <w:rsid w:val="67476595"/>
    <w:rsid w:val="67A517FD"/>
    <w:rsid w:val="67D068B1"/>
    <w:rsid w:val="680E13D4"/>
    <w:rsid w:val="68605D25"/>
    <w:rsid w:val="689E11ED"/>
    <w:rsid w:val="69AB1384"/>
    <w:rsid w:val="6B2126D3"/>
    <w:rsid w:val="6BA33276"/>
    <w:rsid w:val="6C1442C8"/>
    <w:rsid w:val="6C7A7B55"/>
    <w:rsid w:val="6C82238D"/>
    <w:rsid w:val="6CFB0F22"/>
    <w:rsid w:val="6DC01F1A"/>
    <w:rsid w:val="6DEF3809"/>
    <w:rsid w:val="6E1C309E"/>
    <w:rsid w:val="6E2801E1"/>
    <w:rsid w:val="6E2B2A93"/>
    <w:rsid w:val="6E84731C"/>
    <w:rsid w:val="6E977A6A"/>
    <w:rsid w:val="6ECE14D2"/>
    <w:rsid w:val="714A5294"/>
    <w:rsid w:val="71955E82"/>
    <w:rsid w:val="71BE6615"/>
    <w:rsid w:val="721101F2"/>
    <w:rsid w:val="72A45C65"/>
    <w:rsid w:val="72AF55B7"/>
    <w:rsid w:val="73A34ED4"/>
    <w:rsid w:val="741A19D0"/>
    <w:rsid w:val="74C3627B"/>
    <w:rsid w:val="74DA5392"/>
    <w:rsid w:val="74FD0F42"/>
    <w:rsid w:val="751C3E82"/>
    <w:rsid w:val="756171A2"/>
    <w:rsid w:val="757840E4"/>
    <w:rsid w:val="75AF3FAA"/>
    <w:rsid w:val="75D752AF"/>
    <w:rsid w:val="76A446E6"/>
    <w:rsid w:val="76C00BDA"/>
    <w:rsid w:val="79425B49"/>
    <w:rsid w:val="797B7098"/>
    <w:rsid w:val="7A3F5B54"/>
    <w:rsid w:val="7AA305DE"/>
    <w:rsid w:val="7B6E4E5B"/>
    <w:rsid w:val="7BB24881"/>
    <w:rsid w:val="7BE34234"/>
    <w:rsid w:val="7CA51C63"/>
    <w:rsid w:val="7D377038"/>
    <w:rsid w:val="7E2968C4"/>
    <w:rsid w:val="7E8A6634"/>
    <w:rsid w:val="7F03074F"/>
    <w:rsid w:val="7F4C231C"/>
    <w:rsid w:val="7FAC60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6"/>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7"/>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段 Char"/>
    <w:link w:val="234"/>
    <w:qFormat/>
    <w:uiPriority w:val="0"/>
    <w:rPr>
      <w:rFonts w:ascii="宋体"/>
    </w:rPr>
  </w:style>
  <w:style w:type="paragraph" w:customStyle="1" w:styleId="234">
    <w:name w:val="段"/>
    <w:link w:val="233"/>
    <w:qFormat/>
    <w:uiPriority w:val="0"/>
    <w:pPr>
      <w:autoSpaceDE w:val="0"/>
      <w:autoSpaceDN w:val="0"/>
      <w:ind w:firstLine="200" w:firstLineChars="200"/>
      <w:jc w:val="both"/>
    </w:pPr>
    <w:rPr>
      <w:rFonts w:ascii="宋体" w:hAnsi="Calibri" w:eastAsia="宋体" w:cs="Times New Roman"/>
      <w:lang w:val="en-US" w:eastAsia="zh-CN" w:bidi="ar-SA"/>
    </w:rPr>
  </w:style>
  <w:style w:type="paragraph" w:customStyle="1" w:styleId="235">
    <w:name w:val="p16"/>
    <w:basedOn w:val="1"/>
    <w:qFormat/>
    <w:uiPriority w:val="0"/>
    <w:pPr>
      <w:widowControl/>
      <w:spacing w:line="540" w:lineRule="atLeast"/>
      <w:ind w:firstLine="570"/>
    </w:pPr>
    <w:rPr>
      <w:rFonts w:ascii="仿宋_GB2312" w:hAnsi="宋体" w:eastAsia="仿宋_GB2312" w:cs="宋体"/>
      <w:kern w:val="0"/>
      <w:sz w:val="28"/>
      <w:szCs w:val="28"/>
    </w:rPr>
  </w:style>
  <w:style w:type="character" w:customStyle="1" w:styleId="236">
    <w:name w:val="批注文字 字符"/>
    <w:basedOn w:val="30"/>
    <w:link w:val="13"/>
    <w:qFormat/>
    <w:uiPriority w:val="99"/>
    <w:rPr>
      <w:kern w:val="2"/>
      <w:sz w:val="21"/>
      <w:szCs w:val="21"/>
    </w:rPr>
  </w:style>
  <w:style w:type="character" w:customStyle="1" w:styleId="237">
    <w:name w:val="批注主题 字符"/>
    <w:basedOn w:val="236"/>
    <w:link w:val="27"/>
    <w:semiHidden/>
    <w:qFormat/>
    <w:uiPriority w:val="99"/>
    <w:rPr>
      <w:b/>
      <w:bCs/>
      <w:kern w:val="2"/>
      <w:sz w:val="21"/>
      <w:szCs w:val="21"/>
    </w:rPr>
  </w:style>
  <w:style w:type="paragraph" w:styleId="238">
    <w:name w:val="List Paragraph"/>
    <w:basedOn w:val="1"/>
    <w:unhideWhenUsed/>
    <w:qFormat/>
    <w:uiPriority w:val="99"/>
    <w:pPr>
      <w:ind w:firstLine="420" w:firstLineChars="200"/>
    </w:pPr>
  </w:style>
  <w:style w:type="paragraph" w:customStyle="1" w:styleId="239">
    <w:name w:val="修订1"/>
    <w:hidden/>
    <w:unhideWhenUsed/>
    <w:qFormat/>
    <w:uiPriority w:val="99"/>
    <w:rPr>
      <w:rFonts w:ascii="Calibri" w:hAnsi="Calibri" w:eastAsia="宋体" w:cs="Times New Roman"/>
      <w:kern w:val="2"/>
      <w:sz w:val="21"/>
      <w:szCs w:val="21"/>
      <w:lang w:val="en-US" w:eastAsia="zh-CN" w:bidi="ar-SA"/>
    </w:rPr>
  </w:style>
  <w:style w:type="paragraph" w:customStyle="1" w:styleId="240">
    <w:name w:val="TOC 标题1"/>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41">
    <w:name w:val="修订2"/>
    <w:hidden/>
    <w:unhideWhenUsed/>
    <w:qFormat/>
    <w:uiPriority w:val="99"/>
    <w:rPr>
      <w:rFonts w:ascii="Calibri" w:hAnsi="Calibri" w:eastAsia="宋体" w:cs="Times New Roman"/>
      <w:kern w:val="2"/>
      <w:sz w:val="21"/>
      <w:szCs w:val="21"/>
      <w:lang w:val="en-US" w:eastAsia="zh-CN" w:bidi="ar-SA"/>
    </w:rPr>
  </w:style>
  <w:style w:type="paragraph" w:customStyle="1" w:styleId="242">
    <w:name w:val="修订3"/>
    <w:hidden/>
    <w:unhideWhenUsed/>
    <w:qFormat/>
    <w:uiPriority w:val="99"/>
    <w:rPr>
      <w:rFonts w:ascii="Calibri" w:hAnsi="Calibri" w:eastAsia="宋体" w:cs="Times New Roman"/>
      <w:kern w:val="2"/>
      <w:sz w:val="21"/>
      <w:szCs w:val="21"/>
      <w:lang w:val="en-US" w:eastAsia="zh-CN" w:bidi="ar-SA"/>
    </w:rPr>
  </w:style>
  <w:style w:type="paragraph" w:customStyle="1" w:styleId="243">
    <w:name w:val="修订4"/>
    <w:hidden/>
    <w:unhideWhenUsed/>
    <w:uiPriority w:val="99"/>
    <w:rPr>
      <w:rFonts w:ascii="Calibri" w:hAnsi="Calibri" w:eastAsia="宋体" w:cs="Times New Roman"/>
      <w:kern w:val="2"/>
      <w:sz w:val="21"/>
      <w:szCs w:val="21"/>
      <w:lang w:val="en-US" w:eastAsia="zh-CN" w:bidi="ar-SA"/>
    </w:rPr>
  </w:style>
  <w:style w:type="paragraph" w:customStyle="1" w:styleId="244">
    <w:name w:val="Revision"/>
    <w:hidden/>
    <w:unhideWhenUsed/>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glossaryDocument" Target="glossary/document.xml"/><Relationship Id="rId28" Type="http://schemas.microsoft.com/office/2011/relationships/people" Target="people.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5.wmf"/><Relationship Id="rId22" Type="http://schemas.openxmlformats.org/officeDocument/2006/relationships/oleObject" Target="embeddings/oleObject5.bin"/><Relationship Id="rId21" Type="http://schemas.openxmlformats.org/officeDocument/2006/relationships/image" Target="media/image4.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3.wmf"/><Relationship Id="rId18" Type="http://schemas.openxmlformats.org/officeDocument/2006/relationships/oleObject" Target="embeddings/oleObject3.bin"/><Relationship Id="rId17" Type="http://schemas.openxmlformats.org/officeDocument/2006/relationships/image" Target="media/image2.wmf"/><Relationship Id="rId16" Type="http://schemas.openxmlformats.org/officeDocument/2006/relationships/oleObject" Target="embeddings/oleObject2.bin"/><Relationship Id="rId15" Type="http://schemas.openxmlformats.org/officeDocument/2006/relationships/image" Target="media/image1.wmf"/><Relationship Id="rId14" Type="http://schemas.openxmlformats.org/officeDocument/2006/relationships/oleObject" Target="embeddings/oleObject1.bin"/><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B816131560C427DAEDDE449D306E7A0"/>
        <w:style w:val=""/>
        <w:category>
          <w:name w:val="常规"/>
          <w:gallery w:val="placeholder"/>
        </w:category>
        <w:types>
          <w:type w:val="bbPlcHdr"/>
        </w:types>
        <w:behaviors>
          <w:behavior w:val="content"/>
        </w:behaviors>
        <w:description w:val=""/>
        <w:guid w:val="{C8A74068-45F3-4372-B03F-22C40CDEFC08}"/>
      </w:docPartPr>
      <w:docPartBody>
        <w:p>
          <w:pPr>
            <w:pStyle w:val="5"/>
            <w:rPr>
              <w:rFonts w:hint="eastAsia"/>
            </w:rPr>
          </w:pPr>
          <w:r>
            <w:rPr>
              <w:rStyle w:val="4"/>
              <w:rFonts w:hint="eastAsia"/>
            </w:rPr>
            <w:t>单击或点击此处输入文字。</w:t>
          </w:r>
        </w:p>
      </w:docPartBody>
    </w:docPart>
    <w:docPart>
      <w:docPartPr>
        <w:name w:val="8C9EEC3AD4714218937D7F49902813C1"/>
        <w:style w:val=""/>
        <w:category>
          <w:name w:val="常规"/>
          <w:gallery w:val="placeholder"/>
        </w:category>
        <w:types>
          <w:type w:val="bbPlcHdr"/>
        </w:types>
        <w:behaviors>
          <w:behavior w:val="content"/>
        </w:behaviors>
        <w:description w:val=""/>
        <w:guid w:val="{97BC0F64-99EA-4AE1-8E6F-B7256D9DE7EF}"/>
      </w:docPartPr>
      <w:docPartBody>
        <w:p>
          <w:pPr>
            <w:pStyle w:val="6"/>
            <w:rPr>
              <w:rFonts w:hint="eastAsia"/>
            </w:rPr>
          </w:pPr>
          <w:r>
            <w:rPr>
              <w:rStyle w:val="4"/>
              <w:rFonts w:hint="eastAsia"/>
            </w:rPr>
            <w:t>单击或点击此处输入文字。</w:t>
          </w:r>
        </w:p>
      </w:docPartBody>
    </w:docPart>
    <w:docPart>
      <w:docPartPr>
        <w:name w:val="579E4B11D7A64671B0DE625CD05B084B"/>
        <w:style w:val=""/>
        <w:category>
          <w:name w:val="常规"/>
          <w:gallery w:val="placeholder"/>
        </w:category>
        <w:types>
          <w:type w:val="bbPlcHdr"/>
        </w:types>
        <w:behaviors>
          <w:behavior w:val="content"/>
        </w:behaviors>
        <w:description w:val=""/>
        <w:guid w:val="{A41A9416-8E5B-418A-9C24-B912D6F1B7B2}"/>
      </w:docPartPr>
      <w:docPartBody>
        <w:p>
          <w:pPr>
            <w:pStyle w:val="7"/>
            <w:rPr>
              <w:rFonts w:hint="eastAsia"/>
            </w:rPr>
          </w:pPr>
          <w:r>
            <w:rPr>
              <w:rStyle w:val="4"/>
              <w:rFonts w:hint="eastAsia"/>
            </w:rPr>
            <w:t>单击或点击此处输入文字。</w:t>
          </w:r>
        </w:p>
      </w:docPartBody>
    </w:docPart>
    <w:docPart>
      <w:docPartPr>
        <w:name w:val="490B6D88E04E4DDC9918AEF08768A3FF"/>
        <w:style w:val=""/>
        <w:category>
          <w:name w:val="常规"/>
          <w:gallery w:val="placeholder"/>
        </w:category>
        <w:types>
          <w:type w:val="bbPlcHdr"/>
        </w:types>
        <w:behaviors>
          <w:behavior w:val="content"/>
        </w:behaviors>
        <w:description w:val=""/>
        <w:guid w:val="{C8146754-1FF3-4DD8-8662-061F5BE4D15B}"/>
      </w:docPartPr>
      <w:docPartBody>
        <w:p>
          <w:pPr>
            <w:pStyle w:val="8"/>
            <w:rPr>
              <w:rFonts w:hint="eastAsia"/>
            </w:rPr>
          </w:pPr>
          <w:r>
            <w:rPr>
              <w:rStyle w:val="4"/>
              <w:rFonts w:hint="eastAsia"/>
            </w:rPr>
            <w:t>单击或点击此处输入文字。</w:t>
          </w:r>
        </w:p>
      </w:docPartBody>
    </w:docPart>
    <w:docPart>
      <w:docPartPr>
        <w:name w:val="304617F209374B0B877B30C2B0D71A57"/>
        <w:style w:val=""/>
        <w:category>
          <w:name w:val="常规"/>
          <w:gallery w:val="placeholder"/>
        </w:category>
        <w:types>
          <w:type w:val="bbPlcHdr"/>
        </w:types>
        <w:behaviors>
          <w:behavior w:val="content"/>
        </w:behaviors>
        <w:description w:val=""/>
        <w:guid w:val="{A2B4EB72-2016-43F9-887A-636FC627BAC9}"/>
      </w:docPartPr>
      <w:docPartBody>
        <w:p>
          <w:pPr>
            <w:pStyle w:val="9"/>
            <w:rPr>
              <w:rFonts w:hint="eastAsia"/>
            </w:rPr>
          </w:pPr>
          <w:r>
            <w:rPr>
              <w:rStyle w:val="4"/>
              <w:rFonts w:hint="eastAsia"/>
            </w:rPr>
            <w:t>单击或点击此处输入文字。</w:t>
          </w:r>
        </w:p>
      </w:docPartBody>
    </w:docPart>
    <w:docPart>
      <w:docPartPr>
        <w:name w:val="{390dbeac-1faa-4869-95b8-e8fa92b914d0}"/>
        <w:style w:val=""/>
        <w:category>
          <w:name w:val="常规"/>
          <w:gallery w:val="placeholder"/>
        </w:category>
        <w:types>
          <w:type w:val="bbPlcHdr"/>
        </w:types>
        <w:behaviors>
          <w:behavior w:val="content"/>
        </w:behaviors>
        <w:description w:val=""/>
        <w:guid w:val="{390DBEAC-1FAA-4869-95B8-E8FA92B914D0}"/>
      </w:docPartPr>
      <w:docPartBody>
        <w:p>
          <w:pPr>
            <w:pStyle w:val="9"/>
            <w:rPr>
              <w:rFonts w:hint="eastAsia"/>
            </w:rPr>
          </w:pPr>
          <w:r>
            <w:rPr>
              <w:rStyle w:val="4"/>
              <w:rFonts w:hint="eastAsia"/>
            </w:rPr>
            <w:t>单击或点击此处输入文字。</w:t>
          </w:r>
        </w:p>
      </w:docPartBody>
    </w:docPart>
    <w:docPart>
      <w:docPartPr>
        <w:name w:val="{e684f5e2-8ffa-48da-9744-5d2a50a9df54}"/>
        <w:style w:val=""/>
        <w:category>
          <w:name w:val="常规"/>
          <w:gallery w:val="placeholder"/>
        </w:category>
        <w:types>
          <w:type w:val="bbPlcHdr"/>
        </w:types>
        <w:behaviors>
          <w:behavior w:val="content"/>
        </w:behaviors>
        <w:description w:val=""/>
        <w:guid w:val="{E684F5E2-8FFA-48DA-9744-5D2A50A9DF54}"/>
      </w:docPartPr>
      <w:docPartBody>
        <w:p>
          <w:pPr>
            <w:pStyle w:val="10"/>
            <w:rPr>
              <w:rFonts w:hint="eastAsia"/>
            </w:rPr>
          </w:pPr>
          <w:r>
            <w:rPr>
              <w:rStyle w:val="4"/>
              <w:rFonts w:hint="eastAsia"/>
            </w:rPr>
            <w:t>选择一项。</w:t>
          </w:r>
        </w:p>
      </w:docPartBody>
    </w:docPart>
    <w:docPart>
      <w:docPartPr>
        <w:name w:val="{f6e58fda-2f60-4e70-875d-1f9d6e6cd727}"/>
        <w:style w:val=""/>
        <w:category>
          <w:name w:val="常规"/>
          <w:gallery w:val="placeholder"/>
        </w:category>
        <w:types>
          <w:type w:val="bbPlcHdr"/>
        </w:types>
        <w:behaviors>
          <w:behavior w:val="content"/>
        </w:behaviors>
        <w:description w:val=""/>
        <w:guid w:val="{F6E58FDA-2F60-4E70-875D-1F9D6E6CD727}"/>
      </w:docPartPr>
      <w:docPartBody>
        <w:p>
          <w:pPr>
            <w:pStyle w:val="5"/>
            <w:rPr>
              <w:rFonts w:hint="eastAsia"/>
            </w:rPr>
          </w:pPr>
          <w:r>
            <w:rPr>
              <w:rStyle w:val="4"/>
              <w:rFonts w:hint="eastAsia"/>
            </w:rPr>
            <w:t>单击或点击此处输入文字。</w:t>
          </w:r>
        </w:p>
      </w:docPartBody>
    </w:docPart>
    <w:docPart>
      <w:docPartPr>
        <w:name w:val="{0b5cd1dc-d344-48c9-b0fa-4dcc48e59556}"/>
        <w:style w:val=""/>
        <w:category>
          <w:name w:val="常规"/>
          <w:gallery w:val="placeholder"/>
        </w:category>
        <w:types>
          <w:type w:val="bbPlcHdr"/>
        </w:types>
        <w:behaviors>
          <w:behavior w:val="content"/>
        </w:behaviors>
        <w:description w:val=""/>
        <w:guid w:val="{0B5CD1DC-D344-48C9-B0FA-4DCC48E59556}"/>
      </w:docPartPr>
      <w:docPartBody>
        <w:p>
          <w:pPr>
            <w:pStyle w:val="5"/>
            <w:rPr>
              <w:rFonts w:hint="eastAsia"/>
            </w:rPr>
          </w:pPr>
          <w:r>
            <w:rPr>
              <w:rStyle w:val="4"/>
              <w:rFonts w:hint="eastAsia"/>
            </w:rPr>
            <w:t>单击或点击此处输入文字。</w:t>
          </w:r>
        </w:p>
      </w:docPartBody>
    </w:docPart>
    <w:docPart>
      <w:docPartPr>
        <w:name w:val="{978f2e25-4280-4b31-a71d-c0dbdf7edb23}"/>
        <w:style w:val=""/>
        <w:category>
          <w:name w:val="常规"/>
          <w:gallery w:val="placeholder"/>
        </w:category>
        <w:types>
          <w:type w:val="bbPlcHdr"/>
        </w:types>
        <w:behaviors>
          <w:behavior w:val="content"/>
        </w:behaviors>
        <w:description w:val=""/>
        <w:guid w:val="{978F2E25-4280-4B31-A71D-C0DBDF7EDB23}"/>
      </w:docPartPr>
      <w:docPartBody>
        <w:p>
          <w:pPr>
            <w:pStyle w:val="5"/>
            <w:rPr>
              <w:rFonts w:hint="eastAsia"/>
            </w:rPr>
          </w:pPr>
          <w:r>
            <w:rPr>
              <w:rStyle w:val="4"/>
              <w:rFonts w:hint="eastAsia"/>
            </w:rPr>
            <w:t>单击或点击此处输入文字。</w:t>
          </w:r>
        </w:p>
      </w:docPartBody>
    </w:docPart>
    <w:docPart>
      <w:docPartPr>
        <w:name w:val="{28ebfe40-ba5b-4f2f-9779-13ce96f458ca}"/>
        <w:style w:val=""/>
        <w:category>
          <w:name w:val="常规"/>
          <w:gallery w:val="placeholder"/>
        </w:category>
        <w:types>
          <w:type w:val="bbPlcHdr"/>
        </w:types>
        <w:behaviors>
          <w:behavior w:val="content"/>
        </w:behaviors>
        <w:description w:val=""/>
        <w:guid w:val="{28EBFE40-BA5B-4F2F-9779-13CE96F458CA}"/>
      </w:docPartPr>
      <w:docPartBody>
        <w:p>
          <w:pPr>
            <w:pStyle w:val="5"/>
            <w:rPr>
              <w:rFonts w:hint="eastAsia"/>
            </w:rPr>
          </w:pPr>
          <w:r>
            <w:rPr>
              <w:rStyle w:val="4"/>
              <w:rFonts w:hint="eastAsia"/>
            </w:rPr>
            <w:t>单击或点击此处输入文字。</w:t>
          </w:r>
        </w:p>
      </w:docPartBody>
    </w:docPart>
    <w:docPart>
      <w:docPartPr>
        <w:name w:val="{98890613-b963-4e33-af49-b75b31b25e49}"/>
        <w:style w:val=""/>
        <w:category>
          <w:name w:val="常规"/>
          <w:gallery w:val="placeholder"/>
        </w:category>
        <w:types>
          <w:type w:val="bbPlcHdr"/>
        </w:types>
        <w:behaviors>
          <w:behavior w:val="content"/>
        </w:behaviors>
        <w:description w:val=""/>
        <w:guid w:val="{98890613-B963-4E33-AF49-B75B31B25E49}"/>
      </w:docPartPr>
      <w:docPartBody>
        <w:p>
          <w:pPr>
            <w:pStyle w:val="5"/>
            <w:rPr>
              <w:rFonts w:hint="eastAsia"/>
            </w:rPr>
          </w:pPr>
          <w:r>
            <w:rPr>
              <w:rStyle w:val="4"/>
              <w:rFonts w:hint="eastAsia"/>
            </w:rPr>
            <w:t>单击或点击此处输入文字。</w:t>
          </w:r>
        </w:p>
      </w:docPartBody>
    </w:docPart>
    <w:docPart>
      <w:docPartPr>
        <w:name w:val="{f88b4833-2815-4c24-b232-061f230b083c}"/>
        <w:style w:val=""/>
        <w:category>
          <w:name w:val="常规"/>
          <w:gallery w:val="placeholder"/>
        </w:category>
        <w:types>
          <w:type w:val="bbPlcHdr"/>
        </w:types>
        <w:behaviors>
          <w:behavior w:val="content"/>
        </w:behaviors>
        <w:description w:val=""/>
        <w:guid w:val="{F88B4833-2815-4C24-B232-061F230B083C}"/>
      </w:docPartPr>
      <w:docPartBody>
        <w:p>
          <w:pPr>
            <w:pStyle w:val="5"/>
            <w:rPr>
              <w:rFonts w:hint="eastAsia"/>
            </w:rPr>
          </w:pPr>
          <w:r>
            <w:rPr>
              <w:rStyle w:val="4"/>
              <w:rFonts w:hint="eastAsia"/>
            </w:rPr>
            <w:t>单击或点击此处输入文字。</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02B"/>
    <w:rsid w:val="0002186A"/>
    <w:rsid w:val="0003077A"/>
    <w:rsid w:val="00093F7D"/>
    <w:rsid w:val="000A691F"/>
    <w:rsid w:val="00186759"/>
    <w:rsid w:val="002973DC"/>
    <w:rsid w:val="00324E19"/>
    <w:rsid w:val="003C3874"/>
    <w:rsid w:val="003D502B"/>
    <w:rsid w:val="003D6789"/>
    <w:rsid w:val="003E2399"/>
    <w:rsid w:val="00401053"/>
    <w:rsid w:val="0045032C"/>
    <w:rsid w:val="004548A1"/>
    <w:rsid w:val="00486331"/>
    <w:rsid w:val="00520B67"/>
    <w:rsid w:val="005418BE"/>
    <w:rsid w:val="00550110"/>
    <w:rsid w:val="00565579"/>
    <w:rsid w:val="005A2FC9"/>
    <w:rsid w:val="005F0C68"/>
    <w:rsid w:val="007233DD"/>
    <w:rsid w:val="007C41D8"/>
    <w:rsid w:val="00844CF7"/>
    <w:rsid w:val="00853E01"/>
    <w:rsid w:val="008F1489"/>
    <w:rsid w:val="00905385"/>
    <w:rsid w:val="00972058"/>
    <w:rsid w:val="0099778A"/>
    <w:rsid w:val="009B70D5"/>
    <w:rsid w:val="00A377B0"/>
    <w:rsid w:val="00A95252"/>
    <w:rsid w:val="00B4449D"/>
    <w:rsid w:val="00BB5391"/>
    <w:rsid w:val="00C14F22"/>
    <w:rsid w:val="00CE1E5E"/>
    <w:rsid w:val="00DE4171"/>
    <w:rsid w:val="00DE5A8D"/>
    <w:rsid w:val="00E16352"/>
    <w:rsid w:val="00E7169F"/>
    <w:rsid w:val="00F369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B816131560C427DAEDDE449D306E7A0"/>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8C9EEC3AD4714218937D7F49902813C1"/>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579E4B11D7A64671B0DE625CD05B084B"/>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8">
    <w:name w:val="490B6D88E04E4DDC9918AEF08768A3FF"/>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9">
    <w:name w:val="304617F209374B0B877B30C2B0D71A57"/>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10">
    <w:name w:val="DB97AC01C5A24F919AB581BB57AB936D"/>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8FE12C-16EA-4F8F-A8A1-ED38DA65EEBC}">
  <ds:schemaRefs/>
</ds:datastoreItem>
</file>

<file path=docProps/app.xml><?xml version="1.0" encoding="utf-8"?>
<Properties xmlns="http://schemas.openxmlformats.org/officeDocument/2006/extended-properties" xmlns:vt="http://schemas.openxmlformats.org/officeDocument/2006/docPropsVTypes">
  <Template>行业标准</Template>
  <Company>PCMI</Company>
  <Pages>25</Pages>
  <Words>10896</Words>
  <Characters>12234</Characters>
  <Lines>53</Lines>
  <Paragraphs>34</Paragraphs>
  <TotalTime>1</TotalTime>
  <ScaleCrop>false</ScaleCrop>
  <LinksUpToDate>false</LinksUpToDate>
  <CharactersWithSpaces>13373</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2025-09-25T02:42:00Z</dcterms:created>
  <dc:creator>M crma</dc:creator>
  <dc:description>&lt;config cover="true" show_menu="true" version="1.0.0" doctype="SDKXY"&gt;_x000d_
&lt;/config&gt;</dc:description>
  <cp:lastModifiedBy>DXJ</cp:lastModifiedBy>
  <cp:lastPrinted>2021-02-02T08:18:00Z</cp:lastPrinted>
  <dcterms:modified xsi:type="dcterms:W3CDTF">2025-10-16T00:31:56Z</dcterms:modified>
  <dc:title>行业标准</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2052-11.1.0.12650</vt:lpwstr>
  </property>
  <property fmtid="{D5CDD505-2E9C-101B-9397-08002B2CF9AE}" pid="15" name="ICV">
    <vt:lpwstr>CD1B314E2FEA47FA822ACCC1A8E70DD3_13</vt:lpwstr>
  </property>
  <property fmtid="{D5CDD505-2E9C-101B-9397-08002B2CF9AE}" pid="16" name="KSOTemplateDocerSaveRecord">
    <vt:lpwstr>eyJoZGlkIjoiNWYzMTRlNjcxNzEyOTQ3NDI4NTM4Njg1ZjE3ZjBhY2UiLCJ1c2VySWQiOiIxNDUwODg3ODU0In0=</vt:lpwstr>
  </property>
</Properties>
</file>